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756B" w:rsidDel="00C762A2" w:rsidRDefault="0081756B" w:rsidP="00C90089">
      <w:pPr>
        <w:jc w:val="center"/>
        <w:rPr>
          <w:ins w:id="0" w:author="Holly" w:date="2014-09-14T20:57:00Z"/>
          <w:del w:id="1" w:author="Michael Lang" w:date="2014-10-03T10:38:00Z"/>
          <w:b/>
          <w:sz w:val="32"/>
        </w:rPr>
      </w:pPr>
      <w:ins w:id="2" w:author="Holly" w:date="2014-09-14T20:57:00Z">
        <w:del w:id="3" w:author="Michael Lang" w:date="2014-10-03T10:38:00Z">
          <w:r w:rsidDel="00C762A2">
            <w:rPr>
              <w:b/>
              <w:sz w:val="32"/>
            </w:rPr>
            <w:delText>Final Draft</w:delText>
          </w:r>
        </w:del>
      </w:ins>
    </w:p>
    <w:p w:rsidR="00132808" w:rsidRPr="003E0CB9" w:rsidDel="00652055" w:rsidRDefault="005712EF" w:rsidP="00C762A2">
      <w:pPr>
        <w:jc w:val="center"/>
        <w:rPr>
          <w:del w:id="4" w:author="Holly" w:date="2014-07-31T14:20:00Z"/>
          <w:b/>
          <w:sz w:val="32"/>
        </w:rPr>
        <w:pPrChange w:id="5" w:author="Michael Lang" w:date="2014-10-03T10:39:00Z">
          <w:pPr>
            <w:jc w:val="center"/>
          </w:pPr>
        </w:pPrChange>
      </w:pPr>
      <w:ins w:id="6" w:author="Holly" w:date="2014-08-15T17:06:00Z">
        <w:r>
          <w:rPr>
            <w:b/>
            <w:sz w:val="32"/>
          </w:rPr>
          <w:t>Distinguishing Between Linear and Area Measurements and Finding Surface Area</w:t>
        </w:r>
      </w:ins>
      <w:del w:id="7" w:author="Holly" w:date="2014-07-31T14:20:00Z">
        <w:r w:rsidR="00C90089" w:rsidRPr="003E0CB9" w:rsidDel="00652055">
          <w:rPr>
            <w:b/>
            <w:sz w:val="32"/>
          </w:rPr>
          <w:delText>Lesson Title</w:delText>
        </w:r>
      </w:del>
    </w:p>
    <w:p w:rsidR="005712EF" w:rsidRDefault="00992C56" w:rsidP="00C762A2">
      <w:pPr>
        <w:rPr>
          <w:ins w:id="8" w:author="Holly" w:date="2014-08-15T17:07:00Z"/>
        </w:rPr>
      </w:pPr>
      <w:del w:id="9" w:author="Michael Lang" w:date="2014-10-03T10:39:00Z">
        <w:r w:rsidDel="00C762A2">
          <w:delText xml:space="preserve">Standard(s): </w:delText>
        </w:r>
      </w:del>
      <w:ins w:id="10" w:author="Holly" w:date="2014-08-15T17:07:00Z">
        <w:del w:id="11" w:author="Michael Lang" w:date="2014-10-03T10:39:00Z">
          <w:r w:rsidR="005712EF" w:rsidDel="00C762A2">
            <w:delText>Lead Standard 6.G.4</w:delText>
          </w:r>
        </w:del>
      </w:ins>
    </w:p>
    <w:tbl>
      <w:tblPr>
        <w:tblStyle w:val="PlainTable11"/>
        <w:tblW w:w="0" w:type="auto"/>
        <w:tblLook w:val="04A0" w:firstRow="1" w:lastRow="0" w:firstColumn="1" w:lastColumn="0" w:noHBand="0" w:noVBand="1"/>
      </w:tblPr>
      <w:tblGrid>
        <w:gridCol w:w="6475"/>
        <w:gridCol w:w="6475"/>
      </w:tblGrid>
      <w:tr w:rsidR="00992C56" w:rsidTr="00992C5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475" w:type="dxa"/>
          </w:tcPr>
          <w:p w:rsidR="00C762A2" w:rsidRDefault="00C762A2" w:rsidP="00C762A2">
            <w:pPr>
              <w:spacing w:after="160" w:line="259" w:lineRule="auto"/>
              <w:rPr>
                <w:ins w:id="12" w:author="Michael Lang" w:date="2014-10-03T10:38:00Z"/>
              </w:rPr>
              <w:pPrChange w:id="13" w:author="Michael Lang" w:date="2014-10-03T10:38:00Z">
                <w:pPr>
                  <w:spacing w:after="160" w:line="259" w:lineRule="auto"/>
                  <w:jc w:val="center"/>
                </w:pPr>
              </w:pPrChange>
            </w:pPr>
            <w:ins w:id="14" w:author="Michael Lang" w:date="2014-10-03T10:38:00Z">
              <w:r>
                <w:t>Standard(s): Lead Standard 6.G.4</w:t>
              </w:r>
            </w:ins>
          </w:p>
          <w:p w:rsidR="009E21F7" w:rsidRDefault="00F70485" w:rsidP="009E21F7">
            <w:pPr>
              <w:spacing w:after="160" w:line="259" w:lineRule="auto"/>
              <w:rPr>
                <w:ins w:id="15" w:author="Holly" w:date="2014-08-15T20:25:00Z"/>
                <w:b w:val="0"/>
              </w:rPr>
            </w:pPr>
            <w:ins w:id="16" w:author="Holly" w:date="2014-07-31T14:33:00Z">
              <w:r>
                <w:t>Solve real-world and mathematical problems involving area, surface area</w:t>
              </w:r>
            </w:ins>
            <w:ins w:id="17" w:author="Holly" w:date="2014-07-31T14:34:00Z">
              <w:r>
                <w:t>,</w:t>
              </w:r>
            </w:ins>
            <w:ins w:id="18" w:author="Holly" w:date="2014-07-31T14:33:00Z">
              <w:r>
                <w:t xml:space="preserve"> and </w:t>
              </w:r>
            </w:ins>
            <w:ins w:id="19" w:author="Holly" w:date="2014-07-31T14:34:00Z">
              <w:r>
                <w:t>volume</w:t>
              </w:r>
            </w:ins>
          </w:p>
          <w:p w:rsidR="00426380" w:rsidRDefault="00F70485">
            <w:pPr>
              <w:spacing w:after="160" w:line="259" w:lineRule="auto"/>
              <w:rPr>
                <w:ins w:id="20" w:author="Holly" w:date="2014-08-15T17:07:00Z"/>
                <w:b w:val="0"/>
                <w:bCs w:val="0"/>
              </w:rPr>
            </w:pPr>
            <w:ins w:id="21" w:author="Holly" w:date="2014-08-15T17:07:00Z">
              <w:r>
                <w:t>Supporting S</w:t>
              </w:r>
              <w:bookmarkStart w:id="22" w:name="_GoBack"/>
              <w:bookmarkEnd w:id="22"/>
              <w:r>
                <w:t>tandards</w:t>
              </w:r>
            </w:ins>
          </w:p>
          <w:p w:rsidR="0071048F" w:rsidRDefault="005712EF" w:rsidP="0071048F">
            <w:pPr>
              <w:rPr>
                <w:ins w:id="23" w:author="Holly" w:date="2014-08-15T20:24:00Z"/>
                <w:b w:val="0"/>
                <w:bCs w:val="0"/>
              </w:rPr>
              <w:pPrChange w:id="24" w:author="Holly" w:date="2014-08-15T20:27:00Z">
                <w:pPr>
                  <w:spacing w:after="160" w:line="259" w:lineRule="auto"/>
                </w:pPr>
              </w:pPrChange>
            </w:pPr>
            <w:ins w:id="25" w:author="Holly" w:date="2014-08-15T17:08:00Z">
              <w:r w:rsidRPr="005712EF">
                <w:t>3.MD.5</w:t>
              </w:r>
            </w:ins>
            <w:ins w:id="26" w:author="Holly" w:date="2014-08-15T17:14:00Z">
              <w:r w:rsidR="00F70485">
                <w:t xml:space="preserve"> </w:t>
              </w:r>
            </w:ins>
            <w:ins w:id="27" w:author="Holly" w:date="2014-08-15T17:09:00Z">
              <w:r w:rsidR="00AA5079">
                <w:t>Recognize area as an attribute of plane figures and understand the concepts of area measurement</w:t>
              </w:r>
            </w:ins>
          </w:p>
          <w:p w:rsidR="0071048F" w:rsidRDefault="00F70485" w:rsidP="0071048F">
            <w:pPr>
              <w:rPr>
                <w:ins w:id="28" w:author="Holly" w:date="2014-08-15T20:27:00Z"/>
                <w:b w:val="0"/>
                <w:bCs w:val="0"/>
              </w:rPr>
              <w:pPrChange w:id="29" w:author="Holly" w:date="2014-08-15T20:27:00Z">
                <w:pPr>
                  <w:spacing w:after="160" w:line="259" w:lineRule="auto"/>
                </w:pPr>
              </w:pPrChange>
            </w:pPr>
            <w:ins w:id="30" w:author="Holly" w:date="2014-08-15T17:09:00Z">
              <w:r w:rsidRPr="009E21F7">
                <w:t>a.</w:t>
              </w:r>
              <w:r w:rsidR="00AA5079">
                <w:t xml:space="preserve"> A square with side length 1 unit, called</w:t>
              </w:r>
            </w:ins>
            <w:ins w:id="31" w:author="Holly" w:date="2014-08-15T17:10:00Z">
              <w:r w:rsidR="00AA5079">
                <w:t xml:space="preserve"> </w:t>
              </w:r>
              <w:proofErr w:type="gramStart"/>
              <w:r w:rsidR="00AA5079">
                <w:t>“</w:t>
              </w:r>
            </w:ins>
            <w:ins w:id="32" w:author="Holly" w:date="2014-08-15T17:09:00Z">
              <w:r w:rsidR="00AA5079">
                <w:t xml:space="preserve"> a</w:t>
              </w:r>
              <w:proofErr w:type="gramEnd"/>
              <w:r w:rsidR="00AA5079">
                <w:t xml:space="preserve"> unit square</w:t>
              </w:r>
            </w:ins>
            <w:ins w:id="33" w:author="Holly" w:date="2014-08-15T17:10:00Z">
              <w:r w:rsidR="00AA5079">
                <w:t>”, is said to have “one square unit</w:t>
              </w:r>
            </w:ins>
            <w:ins w:id="34" w:author="Holly" w:date="2014-08-15T17:11:00Z">
              <w:r w:rsidR="00AA5079">
                <w:t>” of area, and can be used to measure area</w:t>
              </w:r>
            </w:ins>
            <w:ins w:id="35" w:author="Holly" w:date="2014-08-15T20:27:00Z">
              <w:r w:rsidR="009E21F7">
                <w:rPr>
                  <w:b w:val="0"/>
                </w:rPr>
                <w:t xml:space="preserve">      </w:t>
              </w:r>
            </w:ins>
            <w:ins w:id="36" w:author="Holly" w:date="2014-08-15T17:11:00Z">
              <w:r w:rsidRPr="009E21F7">
                <w:t>b.</w:t>
              </w:r>
              <w:r w:rsidR="00AA5079">
                <w:t xml:space="preserve"> A plane figure which c</w:t>
              </w:r>
            </w:ins>
            <w:ins w:id="37" w:author="Holly" w:date="2014-08-15T20:23:00Z">
              <w:r w:rsidR="00AA5079">
                <w:t>a</w:t>
              </w:r>
            </w:ins>
            <w:ins w:id="38" w:author="Holly" w:date="2014-08-15T17:11:00Z">
              <w:r w:rsidR="00AA5079">
                <w:t xml:space="preserve">n be covered without gaps and overlaps by </w:t>
              </w:r>
              <w:r w:rsidR="005712EF" w:rsidRPr="009E21F7">
                <w:rPr>
                  <w:b w:val="0"/>
                  <w:i/>
                </w:rPr>
                <w:t>n</w:t>
              </w:r>
              <w:r w:rsidR="005712EF">
                <w:rPr>
                  <w:b w:val="0"/>
                  <w:i/>
                </w:rPr>
                <w:t xml:space="preserve"> </w:t>
              </w:r>
            </w:ins>
            <w:ins w:id="39" w:author="Holly" w:date="2014-08-15T17:13:00Z">
              <w:r w:rsidR="005712EF">
                <w:rPr>
                  <w:b w:val="0"/>
                </w:rPr>
                <w:t>unit squares is s</w:t>
              </w:r>
            </w:ins>
            <w:ins w:id="40" w:author="Holly" w:date="2014-08-15T20:24:00Z">
              <w:r w:rsidR="009E21F7">
                <w:rPr>
                  <w:b w:val="0"/>
                </w:rPr>
                <w:t>a</w:t>
              </w:r>
            </w:ins>
            <w:ins w:id="41" w:author="Holly" w:date="2014-08-15T17:13:00Z">
              <w:r w:rsidR="005712EF">
                <w:rPr>
                  <w:b w:val="0"/>
                </w:rPr>
                <w:t xml:space="preserve">id to have an area of </w:t>
              </w:r>
              <w:r w:rsidR="005712EF">
                <w:rPr>
                  <w:b w:val="0"/>
                  <w:i/>
                </w:rPr>
                <w:t xml:space="preserve">n </w:t>
              </w:r>
              <w:r w:rsidR="005712EF">
                <w:rPr>
                  <w:b w:val="0"/>
                </w:rPr>
                <w:t>square units</w:t>
              </w:r>
            </w:ins>
          </w:p>
          <w:p w:rsidR="0071048F" w:rsidRDefault="005712EF" w:rsidP="0071048F">
            <w:pPr>
              <w:rPr>
                <w:ins w:id="42" w:author="Holly" w:date="2014-08-15T20:28:00Z"/>
                <w:b w:val="0"/>
                <w:bCs w:val="0"/>
              </w:rPr>
              <w:pPrChange w:id="43" w:author="Holly" w:date="2014-08-15T20:27:00Z">
                <w:pPr>
                  <w:spacing w:after="160" w:line="259" w:lineRule="auto"/>
                </w:pPr>
              </w:pPrChange>
            </w:pPr>
            <w:ins w:id="44" w:author="Holly" w:date="2014-08-15T17:14:00Z">
              <w:r>
                <w:t xml:space="preserve">3.MD.6 </w:t>
              </w:r>
              <w:r>
                <w:rPr>
                  <w:b w:val="0"/>
                </w:rPr>
                <w:t xml:space="preserve">Measure areas by counting unit squares </w:t>
              </w:r>
            </w:ins>
            <w:ins w:id="45" w:author="Holly" w:date="2014-08-15T17:15:00Z">
              <w:r>
                <w:rPr>
                  <w:b w:val="0"/>
                </w:rPr>
                <w:t xml:space="preserve"> (square cm, square m, square in, square ft and improvised units</w:t>
              </w:r>
            </w:ins>
          </w:p>
          <w:p w:rsidR="0071048F" w:rsidRDefault="000F1FD1" w:rsidP="0071048F">
            <w:pPr>
              <w:rPr>
                <w:ins w:id="46" w:author="Holly" w:date="2014-08-15T20:28:00Z"/>
                <w:b w:val="0"/>
                <w:bCs w:val="0"/>
              </w:rPr>
              <w:pPrChange w:id="47" w:author="Holly" w:date="2014-08-15T20:27:00Z">
                <w:pPr>
                  <w:spacing w:after="160" w:line="259" w:lineRule="auto"/>
                </w:pPr>
              </w:pPrChange>
            </w:pPr>
            <w:ins w:id="48" w:author="Holly" w:date="2014-08-15T17:16:00Z">
              <w:r>
                <w:t>3.MD.7a</w:t>
              </w:r>
              <w:r>
                <w:rPr>
                  <w:b w:val="0"/>
                </w:rPr>
                <w:t xml:space="preserve"> Find the area of a rectangle with whole number side lengths by tiling it, and show that the area is the same as would be found by multiplying the side lengths</w:t>
              </w:r>
            </w:ins>
            <w:ins w:id="49" w:author="Holly" w:date="2014-08-15T20:23:00Z">
              <w:r w:rsidR="009E21F7">
                <w:rPr>
                  <w:b w:val="0"/>
                </w:rPr>
                <w:t xml:space="preserve">  </w:t>
              </w:r>
            </w:ins>
          </w:p>
          <w:p w:rsidR="0071048F" w:rsidRDefault="00D12095" w:rsidP="0071048F">
            <w:pPr>
              <w:rPr>
                <w:ins w:id="50" w:author="Holly" w:date="2014-08-15T20:28:00Z"/>
                <w:b w:val="0"/>
                <w:bCs w:val="0"/>
              </w:rPr>
              <w:pPrChange w:id="51" w:author="Holly" w:date="2014-08-15T20:27:00Z">
                <w:pPr>
                  <w:spacing w:after="160" w:line="259" w:lineRule="auto"/>
                </w:pPr>
              </w:pPrChange>
            </w:pPr>
            <w:ins w:id="52" w:author="Holly" w:date="2014-07-31T14:35:00Z">
              <w:r>
                <w:t>4</w:t>
              </w:r>
              <w:r w:rsidR="000F1FD1">
                <w:t xml:space="preserve"> MD.3</w:t>
              </w:r>
            </w:ins>
            <w:ins w:id="53" w:author="Holly" w:date="2014-08-15T17:18:00Z">
              <w:r w:rsidR="000F1FD1">
                <w:t xml:space="preserve"> </w:t>
              </w:r>
            </w:ins>
            <w:ins w:id="54" w:author="Holly" w:date="2014-08-15T17:19:00Z">
              <w:r w:rsidR="000F1FD1">
                <w:rPr>
                  <w:b w:val="0"/>
                </w:rPr>
                <w:t>Apply the area and perimeter formulas for recta</w:t>
              </w:r>
            </w:ins>
            <w:ins w:id="55" w:author="Holly" w:date="2014-08-15T17:20:00Z">
              <w:r w:rsidR="000F1FD1">
                <w:rPr>
                  <w:b w:val="0"/>
                </w:rPr>
                <w:t>ngles in real world and mathematical problems</w:t>
              </w:r>
            </w:ins>
          </w:p>
          <w:p w:rsidR="0071048F" w:rsidRDefault="000F1FD1" w:rsidP="0071048F">
            <w:pPr>
              <w:rPr>
                <w:ins w:id="56" w:author="Holly" w:date="2014-08-15T20:28:00Z"/>
                <w:b w:val="0"/>
                <w:bCs w:val="0"/>
              </w:rPr>
              <w:pPrChange w:id="57" w:author="Holly" w:date="2014-08-15T20:27:00Z">
                <w:pPr>
                  <w:spacing w:after="160" w:line="259" w:lineRule="auto"/>
                </w:pPr>
              </w:pPrChange>
            </w:pPr>
            <w:ins w:id="58" w:author="Holly" w:date="2014-07-30T15:40:00Z">
              <w:r>
                <w:t>6.EE.1</w:t>
              </w:r>
            </w:ins>
            <w:ins w:id="59" w:author="Holly" w:date="2014-08-15T17:20:00Z">
              <w:r>
                <w:t xml:space="preserve">  </w:t>
              </w:r>
            </w:ins>
            <w:ins w:id="60" w:author="Holly" w:date="2014-08-15T17:21:00Z">
              <w:r>
                <w:rPr>
                  <w:b w:val="0"/>
                </w:rPr>
                <w:t>Write and evaluate numerical expressions involving whole number exponents</w:t>
              </w:r>
            </w:ins>
          </w:p>
          <w:p w:rsidR="0071048F" w:rsidRDefault="000F1FD1" w:rsidP="0071048F">
            <w:pPr>
              <w:rPr>
                <w:b w:val="0"/>
                <w:bCs w:val="0"/>
              </w:rPr>
              <w:pPrChange w:id="61" w:author="Holly" w:date="2014-08-15T20:27:00Z">
                <w:pPr>
                  <w:spacing w:after="160" w:line="259" w:lineRule="auto"/>
                </w:pPr>
              </w:pPrChange>
            </w:pPr>
            <w:ins w:id="62" w:author="Holly" w:date="2014-07-30T15:40:00Z">
              <w:r>
                <w:t xml:space="preserve"> </w:t>
              </w:r>
            </w:ins>
            <w:proofErr w:type="gramStart"/>
            <w:ins w:id="63" w:author="Holly" w:date="2014-08-15T17:24:00Z">
              <w:r>
                <w:t>6.G.4</w:t>
              </w:r>
              <w:proofErr w:type="gramEnd"/>
              <w:r>
                <w:t xml:space="preserve">  </w:t>
              </w:r>
              <w:r>
                <w:rPr>
                  <w:b w:val="0"/>
                </w:rPr>
                <w:t xml:space="preserve">Represent three-dimensional figures using nets made up of rectangles and triangles, and use the nets to </w:t>
              </w:r>
            </w:ins>
            <w:ins w:id="64" w:author="Holly" w:date="2014-08-15T17:25:00Z">
              <w:r>
                <w:rPr>
                  <w:b w:val="0"/>
                </w:rPr>
                <w:t>find the surface area of these figures.  Apply these techniques in the context of solving real-world and mathematical problems</w:t>
              </w:r>
            </w:ins>
          </w:p>
        </w:tc>
        <w:tc>
          <w:tcPr>
            <w:tcW w:w="6475" w:type="dxa"/>
          </w:tcPr>
          <w:p w:rsidR="00992C56" w:rsidRDefault="00992C56" w:rsidP="00C90089">
            <w:pPr>
              <w:cnfStyle w:val="100000000000" w:firstRow="1" w:lastRow="0" w:firstColumn="0" w:lastColumn="0" w:oddVBand="0" w:evenVBand="0" w:oddHBand="0" w:evenHBand="0" w:firstRowFirstColumn="0" w:firstRowLastColumn="0" w:lastRowFirstColumn="0" w:lastRowLastColumn="0"/>
              <w:rPr>
                <w:ins w:id="65" w:author="Holly" w:date="2014-07-31T14:38:00Z"/>
              </w:rPr>
            </w:pPr>
            <w:r>
              <w:t>Instructional Shift</w:t>
            </w:r>
            <w:r w:rsidR="0081514C">
              <w:t>(s)</w:t>
            </w:r>
            <w:r>
              <w:t xml:space="preserve"> and Explanation: </w:t>
            </w:r>
          </w:p>
          <w:p w:rsidR="00D12095" w:rsidRDefault="00BC4BEB" w:rsidP="00C90089">
            <w:pPr>
              <w:cnfStyle w:val="100000000000" w:firstRow="1" w:lastRow="0" w:firstColumn="0" w:lastColumn="0" w:oddVBand="0" w:evenVBand="0" w:oddHBand="0" w:evenHBand="0" w:firstRowFirstColumn="0" w:firstRowLastColumn="0" w:lastRowFirstColumn="0" w:lastRowLastColumn="0"/>
              <w:rPr>
                <w:ins w:id="66" w:author="Holly" w:date="2014-07-31T14:41:00Z"/>
              </w:rPr>
            </w:pPr>
            <w:ins w:id="67" w:author="Holly" w:date="2014-07-31T14:38:00Z">
              <w:r>
                <w:t xml:space="preserve">Shift One-Focus: </w:t>
              </w:r>
            </w:ins>
            <w:ins w:id="68" w:author="Holly" w:date="2014-07-31T14:45:00Z">
              <w:r w:rsidR="00F70485">
                <w:t>S</w:t>
              </w:r>
            </w:ins>
            <w:ins w:id="69" w:author="Holly" w:date="2014-07-31T14:39:00Z">
              <w:r w:rsidR="00F70485">
                <w:t>tudents</w:t>
              </w:r>
            </w:ins>
            <w:ins w:id="70" w:author="Holly" w:date="2014-07-31T14:45:00Z">
              <w:r w:rsidR="00F70485">
                <w:t xml:space="preserve"> must</w:t>
              </w:r>
            </w:ins>
            <w:ins w:id="71" w:author="Holly" w:date="2014-07-31T14:39:00Z">
              <w:r w:rsidR="00F70485">
                <w:t xml:space="preserve"> focus on the concept of area and</w:t>
              </w:r>
              <w:r w:rsidR="00D12095">
                <w:t xml:space="preserve"> </w:t>
              </w:r>
            </w:ins>
            <w:ins w:id="72" w:author="Holly" w:date="2014-07-31T14:40:00Z">
              <w:r w:rsidR="00F70485">
                <w:t>surface area of rectangles and squares</w:t>
              </w:r>
            </w:ins>
            <w:ins w:id="73" w:author="Holly" w:date="2014-07-31T14:45:00Z">
              <w:r w:rsidR="00F70485">
                <w:t xml:space="preserve"> in this lesson</w:t>
              </w:r>
            </w:ins>
            <w:ins w:id="74" w:author="Holly" w:date="2014-07-31T14:40:00Z">
              <w:r w:rsidR="00F70485">
                <w:t xml:space="preserve">.  </w:t>
              </w:r>
            </w:ins>
            <w:ins w:id="75" w:author="Holly" w:date="2014-07-31T14:45:00Z">
              <w:r w:rsidR="00F70485">
                <w:t>T</w:t>
              </w:r>
            </w:ins>
            <w:ins w:id="76" w:author="Holly" w:date="2014-07-31T14:41:00Z">
              <w:r w:rsidR="00F70485">
                <w:t>he</w:t>
              </w:r>
            </w:ins>
            <w:ins w:id="77" w:author="Holly" w:date="2014-07-31T14:40:00Z">
              <w:r w:rsidR="00F70485">
                <w:t xml:space="preserve"> </w:t>
              </w:r>
            </w:ins>
            <w:ins w:id="78" w:author="Holly" w:date="2014-07-31T14:41:00Z">
              <w:r w:rsidR="00F70485">
                <w:t xml:space="preserve">students </w:t>
              </w:r>
            </w:ins>
            <w:ins w:id="79" w:author="Holly" w:date="2014-07-31T14:45:00Z">
              <w:r w:rsidR="00F70485">
                <w:t xml:space="preserve">will </w:t>
              </w:r>
            </w:ins>
            <w:ins w:id="80" w:author="Holly" w:date="2014-07-31T14:47:00Z">
              <w:r w:rsidR="00F70485">
                <w:t>use</w:t>
              </w:r>
            </w:ins>
            <w:ins w:id="81" w:author="Holly" w:date="2014-07-31T14:41:00Z">
              <w:r w:rsidR="00F70485">
                <w:t xml:space="preserve"> hands-on </w:t>
              </w:r>
              <w:proofErr w:type="spellStart"/>
              <w:r w:rsidR="00F70485">
                <w:t>activites</w:t>
              </w:r>
              <w:proofErr w:type="spellEnd"/>
              <w:r w:rsidR="00F70485">
                <w:t xml:space="preserve"> to deepen their understanding</w:t>
              </w:r>
            </w:ins>
            <w:ins w:id="82" w:author="Holly" w:date="2014-07-31T14:47:00Z">
              <w:r w:rsidR="00F70485">
                <w:t xml:space="preserve"> of these foundational formulas.</w:t>
              </w:r>
            </w:ins>
          </w:p>
          <w:p w:rsidR="00BC4BEB" w:rsidRPr="005712EF" w:rsidRDefault="00BC4BEB" w:rsidP="00C90089">
            <w:pPr>
              <w:spacing w:after="160" w:line="259" w:lineRule="auto"/>
              <w:cnfStyle w:val="100000000000" w:firstRow="1" w:lastRow="0" w:firstColumn="0" w:lastColumn="0" w:oddVBand="0" w:evenVBand="0" w:oddHBand="0" w:evenHBand="0" w:firstRowFirstColumn="0" w:firstRowLastColumn="0" w:lastRowFirstColumn="0" w:lastRowLastColumn="0"/>
              <w:rPr>
                <w:ins w:id="83" w:author="Holly" w:date="2014-07-31T14:42:00Z"/>
                <w:b w:val="0"/>
              </w:rPr>
            </w:pPr>
            <w:ins w:id="84" w:author="Holly" w:date="2014-07-31T14:42:00Z">
              <w:r>
                <w:t xml:space="preserve">Shift Two-Coherence: </w:t>
              </w:r>
              <w:r w:rsidR="00F70485">
                <w:t>Students will start with the simpler concept of</w:t>
              </w:r>
              <w:r>
                <w:t xml:space="preserve"> </w:t>
              </w:r>
              <w:r w:rsidR="00F70485">
                <w:t>area and move into the ideas of surface area and how exponents and variables are used in the actual formulas</w:t>
              </w:r>
            </w:ins>
          </w:p>
          <w:p w:rsidR="00BC4BEB" w:rsidRDefault="00BC4BEB" w:rsidP="00C90089">
            <w:pPr>
              <w:cnfStyle w:val="100000000000" w:firstRow="1" w:lastRow="0" w:firstColumn="0" w:lastColumn="0" w:oddVBand="0" w:evenVBand="0" w:oddHBand="0" w:evenHBand="0" w:firstRowFirstColumn="0" w:firstRowLastColumn="0" w:lastRowFirstColumn="0" w:lastRowLastColumn="0"/>
            </w:pPr>
            <w:ins w:id="85" w:author="Holly" w:date="2014-07-31T14:44:00Z">
              <w:r>
                <w:t xml:space="preserve">Shift </w:t>
              </w:r>
              <w:proofErr w:type="spellStart"/>
              <w:r>
                <w:t>Three-Rigor</w:t>
              </w:r>
              <w:proofErr w:type="gramStart"/>
              <w:r>
                <w:t>:</w:t>
              </w:r>
              <w:r w:rsidR="00F70485">
                <w:t>Students</w:t>
              </w:r>
              <w:proofErr w:type="spellEnd"/>
              <w:proofErr w:type="gramEnd"/>
              <w:r w:rsidR="00F70485">
                <w:t xml:space="preserve"> will be required to </w:t>
              </w:r>
            </w:ins>
            <w:ins w:id="86" w:author="Holly" w:date="2014-07-31T14:46:00Z">
              <w:r w:rsidR="00F70485">
                <w:t>apply the concepts</w:t>
              </w:r>
              <w:r>
                <w:t xml:space="preserve"> </w:t>
              </w:r>
              <w:r w:rsidR="00F70485">
                <w:t>learned to real-life situations.</w:t>
              </w:r>
            </w:ins>
          </w:p>
        </w:tc>
      </w:tr>
      <w:tr w:rsidR="00992C56" w:rsidTr="00992C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475" w:type="dxa"/>
          </w:tcPr>
          <w:p w:rsidR="00992C56" w:rsidRDefault="00992C56" w:rsidP="00C90089">
            <w:r>
              <w:t>Length of Lesson:</w:t>
            </w:r>
            <w:ins w:id="87" w:author="Holly" w:date="2014-07-30T15:45:00Z">
              <w:r w:rsidR="003E78E9">
                <w:t xml:space="preserve">   </w:t>
              </w:r>
            </w:ins>
            <w:ins w:id="88" w:author="Holly" w:date="2014-08-15T18:57:00Z">
              <w:r w:rsidR="00AB6911">
                <w:t>3-3 ½ hours</w:t>
              </w:r>
            </w:ins>
          </w:p>
        </w:tc>
        <w:tc>
          <w:tcPr>
            <w:tcW w:w="6475" w:type="dxa"/>
          </w:tcPr>
          <w:p w:rsidR="00992C56" w:rsidRPr="00992C56" w:rsidRDefault="00992C56" w:rsidP="00C90089">
            <w:pPr>
              <w:cnfStyle w:val="000000100000" w:firstRow="0" w:lastRow="0" w:firstColumn="0" w:lastColumn="0" w:oddVBand="0" w:evenVBand="0" w:oddHBand="1" w:evenHBand="0" w:firstRowFirstColumn="0" w:firstRowLastColumn="0" w:lastRowFirstColumn="0" w:lastRowLastColumn="0"/>
              <w:rPr>
                <w:b/>
              </w:rPr>
            </w:pPr>
            <w:r w:rsidRPr="00992C56">
              <w:rPr>
                <w:b/>
              </w:rPr>
              <w:t>EFL’s Targeted:</w:t>
            </w:r>
            <w:ins w:id="89" w:author="Holly" w:date="2014-07-30T15:53:00Z">
              <w:r w:rsidR="003E78E9">
                <w:rPr>
                  <w:b/>
                </w:rPr>
                <w:t xml:space="preserve"> </w:t>
              </w:r>
            </w:ins>
            <w:ins w:id="90" w:author="Holly" w:date="2014-08-01T14:43:00Z">
              <w:r w:rsidR="00BD279F">
                <w:rPr>
                  <w:b/>
                </w:rPr>
                <w:t xml:space="preserve">B, </w:t>
              </w:r>
            </w:ins>
            <w:ins w:id="91" w:author="Holly" w:date="2014-07-30T15:53:00Z">
              <w:r w:rsidR="00BD279F">
                <w:rPr>
                  <w:b/>
                </w:rPr>
                <w:t xml:space="preserve">C /grade levels </w:t>
              </w:r>
            </w:ins>
            <w:ins w:id="92" w:author="Holly" w:date="2014-08-01T14:43:00Z">
              <w:r w:rsidR="00BD279F">
                <w:rPr>
                  <w:b/>
                </w:rPr>
                <w:t>3</w:t>
              </w:r>
            </w:ins>
            <w:ins w:id="93" w:author="Holly" w:date="2014-07-30T15:53:00Z">
              <w:r w:rsidR="003E78E9">
                <w:rPr>
                  <w:b/>
                </w:rPr>
                <w:t>-6</w:t>
              </w:r>
            </w:ins>
          </w:p>
        </w:tc>
      </w:tr>
      <w:tr w:rsidR="003E0CB9" w:rsidTr="001B1466">
        <w:tc>
          <w:tcPr>
            <w:cnfStyle w:val="001000000000" w:firstRow="0" w:lastRow="0" w:firstColumn="1" w:lastColumn="0" w:oddVBand="0" w:evenVBand="0" w:oddHBand="0" w:evenHBand="0" w:firstRowFirstColumn="0" w:firstRowLastColumn="0" w:lastRowFirstColumn="0" w:lastRowLastColumn="0"/>
            <w:tcW w:w="12950" w:type="dxa"/>
            <w:gridSpan w:val="2"/>
          </w:tcPr>
          <w:p w:rsidR="0071048F" w:rsidRDefault="003E0CB9" w:rsidP="0071048F">
            <w:pPr>
              <w:rPr>
                <w:ins w:id="94" w:author="Holly" w:date="2014-08-15T20:28:00Z"/>
                <w:b w:val="0"/>
                <w:bCs w:val="0"/>
              </w:rPr>
              <w:pPrChange w:id="95" w:author="Holly" w:date="2014-08-15T20:29:00Z">
                <w:pPr>
                  <w:spacing w:after="160" w:line="259" w:lineRule="auto"/>
                  <w:jc w:val="center"/>
                </w:pPr>
              </w:pPrChange>
            </w:pPr>
            <w:r>
              <w:t xml:space="preserve">Materials and Resources </w:t>
            </w:r>
            <w:proofErr w:type="spellStart"/>
            <w:r>
              <w:t>Needed:</w:t>
            </w:r>
            <w:ins w:id="96" w:author="Holly" w:date="2014-08-15T17:30:00Z">
              <w:r w:rsidR="009E21F7">
                <w:t>For</w:t>
              </w:r>
              <w:proofErr w:type="spellEnd"/>
              <w:r w:rsidR="009E21F7">
                <w:t xml:space="preserve"> </w:t>
              </w:r>
            </w:ins>
            <w:ins w:id="97" w:author="Holly" w:date="2014-08-15T20:29:00Z">
              <w:r w:rsidR="009E21F7">
                <w:t>s</w:t>
              </w:r>
            </w:ins>
            <w:ins w:id="98" w:author="Holly" w:date="2014-08-15T17:30:00Z">
              <w:r w:rsidR="007C49CC">
                <w:t xml:space="preserve">tudents:   </w:t>
              </w:r>
            </w:ins>
            <w:del w:id="99" w:author="Holly" w:date="2014-07-31T14:29:00Z">
              <w:r w:rsidDel="00D12095">
                <w:delText xml:space="preserve"> </w:delText>
              </w:r>
            </w:del>
            <w:ins w:id="100" w:author="Holly" w:date="2014-07-31T14:30:00Z">
              <w:r w:rsidR="00AA5079">
                <w:t>Worksheets</w:t>
              </w:r>
            </w:ins>
            <w:ins w:id="101" w:author="Holly" w:date="2014-08-01T16:16:00Z">
              <w:r w:rsidR="00AA5079">
                <w:t>1-6</w:t>
              </w:r>
            </w:ins>
            <w:ins w:id="102" w:author="Holly" w:date="2014-08-15T17:26:00Z">
              <w:r w:rsidR="009B598A">
                <w:rPr>
                  <w:b w:val="0"/>
                </w:rPr>
                <w:t>,</w:t>
              </w:r>
            </w:ins>
            <w:ins w:id="103" w:author="Holly" w:date="2014-08-01T16:16:00Z">
              <w:r w:rsidR="00AA5079">
                <w:t xml:space="preserve"> </w:t>
              </w:r>
            </w:ins>
            <w:ins w:id="104" w:author="Holly" w:date="2014-07-31T14:30:00Z">
              <w:r w:rsidR="00AA5079">
                <w:t xml:space="preserve">nets, </w:t>
              </w:r>
            </w:ins>
            <w:ins w:id="105" w:author="Holly" w:date="2014-08-01T16:43:00Z">
              <w:r w:rsidR="00AA5079">
                <w:t xml:space="preserve">calculators, </w:t>
              </w:r>
            </w:ins>
            <w:ins w:id="106" w:author="Holly" w:date="2014-08-01T16:21:00Z">
              <w:r w:rsidR="00AA5079">
                <w:t xml:space="preserve">, </w:t>
              </w:r>
            </w:ins>
            <w:ins w:id="107" w:author="Holly" w:date="2014-07-31T14:30:00Z">
              <w:r w:rsidR="00AA5079">
                <w:t xml:space="preserve"> boxes, </w:t>
              </w:r>
            </w:ins>
            <w:ins w:id="108" w:author="Holly" w:date="2014-08-15T17:27:00Z">
              <w:r w:rsidR="00AA5079">
                <w:t xml:space="preserve"> ¼ inch graph </w:t>
              </w:r>
            </w:ins>
            <w:ins w:id="109" w:author="Holly" w:date="2014-07-31T14:30:00Z">
              <w:r w:rsidR="00AA5079">
                <w:t>paper, scissors</w:t>
              </w:r>
            </w:ins>
            <w:ins w:id="110" w:author="Holly" w:date="2014-08-01T14:43:00Z">
              <w:r w:rsidR="009B598A">
                <w:rPr>
                  <w:b w:val="0"/>
                </w:rPr>
                <w:t xml:space="preserve">, tape, </w:t>
              </w:r>
            </w:ins>
            <w:ins w:id="111" w:author="Holly" w:date="2014-08-15T20:37:00Z">
              <w:r w:rsidR="009B598A">
                <w:rPr>
                  <w:b w:val="0"/>
                </w:rPr>
                <w:t>string</w:t>
              </w:r>
            </w:ins>
            <w:ins w:id="112" w:author="Holly" w:date="2014-08-01T16:59:00Z">
              <w:r w:rsidR="00AA5079">
                <w:t xml:space="preserve">, </w:t>
              </w:r>
            </w:ins>
            <w:ins w:id="113" w:author="Holly" w:date="2014-08-15T17:26:00Z">
              <w:r w:rsidR="00AA5079">
                <w:t xml:space="preserve">centimeter rulers </w:t>
              </w:r>
            </w:ins>
            <w:ins w:id="114" w:author="Holly" w:date="2014-08-01T16:59:00Z">
              <w:r w:rsidR="00AA5079">
                <w:t xml:space="preserve"> </w:t>
              </w:r>
            </w:ins>
            <w:ins w:id="115" w:author="Holly" w:date="2014-08-01T16:16:00Z">
              <w:r w:rsidR="00AA5079">
                <w:t xml:space="preserve"> ,</w:t>
              </w:r>
            </w:ins>
            <w:ins w:id="116" w:author="Holly" w:date="2014-08-15T17:27:00Z">
              <w:r w:rsidR="00AA5079">
                <w:t xml:space="preserve"> </w:t>
              </w:r>
            </w:ins>
            <w:ins w:id="117" w:author="Holly" w:date="2014-08-15T17:29:00Z">
              <w:r w:rsidR="00AA5079">
                <w:t>cut-out centimeter squares, colored pencils or markers</w:t>
              </w:r>
              <w:r w:rsidR="00F70485">
                <w:t>,</w:t>
              </w:r>
            </w:ins>
            <w:ins w:id="118" w:author="Holly" w:date="2014-08-15T20:38:00Z">
              <w:r w:rsidR="009B598A">
                <w:t xml:space="preserve"> </w:t>
              </w:r>
            </w:ins>
            <w:ins w:id="119" w:author="Holly" w:date="2014-08-15T19:16:00Z">
              <w:r w:rsidR="00701AFC">
                <w:rPr>
                  <w:b w:val="0"/>
                </w:rPr>
                <w:t xml:space="preserve">rulers/measuring tapes, </w:t>
              </w:r>
            </w:ins>
            <w:ins w:id="120" w:author="Holly" w:date="2014-08-15T19:29:00Z">
              <w:r w:rsidR="00B841CF">
                <w:rPr>
                  <w:b w:val="0"/>
                </w:rPr>
                <w:t xml:space="preserve">ribbon, </w:t>
              </w:r>
            </w:ins>
            <w:ins w:id="121" w:author="Holly" w:date="2014-08-15T17:29:00Z">
              <w:r w:rsidR="00F70485">
                <w:t xml:space="preserve"> </w:t>
              </w:r>
            </w:ins>
            <w:ins w:id="122" w:author="Holly" w:date="2014-08-15T17:27:00Z">
              <w:r w:rsidR="00F70485">
                <w:t>Common Core Basics Mathematics book</w:t>
              </w:r>
            </w:ins>
            <w:ins w:id="123" w:author="Holly" w:date="2014-08-15T20:28:00Z">
              <w:r w:rsidR="009E21F7">
                <w:t xml:space="preserve"> </w:t>
              </w:r>
              <w:r w:rsidR="00AA5079">
                <w:t>(one site where lesson is being taught does not have access to the internet or computers</w:t>
              </w:r>
              <w:r w:rsidR="009E21F7" w:rsidRPr="009E21F7">
                <w:rPr>
                  <w:b w:val="0"/>
                </w:rPr>
                <w:t>)</w:t>
              </w:r>
            </w:ins>
          </w:p>
          <w:p w:rsidR="0071048F" w:rsidRDefault="007C49CC" w:rsidP="0071048F">
            <w:pPr>
              <w:rPr>
                <w:b w:val="0"/>
                <w:bCs w:val="0"/>
              </w:rPr>
              <w:pPrChange w:id="124" w:author="Holly" w:date="2014-08-15T20:28:00Z">
                <w:pPr>
                  <w:spacing w:after="160" w:line="259" w:lineRule="auto"/>
                </w:pPr>
              </w:pPrChange>
            </w:pPr>
            <w:ins w:id="125" w:author="Holly" w:date="2014-08-15T17:30:00Z">
              <w:r>
                <w:t xml:space="preserve">For teacher:  </w:t>
              </w:r>
              <w:r>
                <w:rPr>
                  <w:b w:val="0"/>
                </w:rPr>
                <w:t xml:space="preserve">answer keys to handouts, </w:t>
              </w:r>
            </w:ins>
            <w:ins w:id="126" w:author="Holly" w:date="2014-08-15T17:31:00Z">
              <w:r>
                <w:rPr>
                  <w:b w:val="0"/>
                </w:rPr>
                <w:t xml:space="preserve"> </w:t>
              </w:r>
            </w:ins>
            <w:ins w:id="127" w:author="Holly" w:date="2014-08-15T17:32:00Z">
              <w:r>
                <w:rPr>
                  <w:b w:val="0"/>
                </w:rPr>
                <w:t xml:space="preserve">net for Box A, </w:t>
              </w:r>
            </w:ins>
            <w:ins w:id="128" w:author="Holly" w:date="2014-08-15T17:31:00Z">
              <w:r>
                <w:rPr>
                  <w:b w:val="0"/>
                </w:rPr>
                <w:t>box to take apart, string to show linear measurement vs surface measurement</w:t>
              </w:r>
            </w:ins>
            <w:ins w:id="129" w:author="Holly" w:date="2014-08-15T17:32:00Z">
              <w:r>
                <w:rPr>
                  <w:b w:val="0"/>
                </w:rPr>
                <w:t xml:space="preserve">, </w:t>
              </w:r>
            </w:ins>
            <w:ins w:id="130" w:author="Holly" w:date="2014-08-15T17:31:00Z">
              <w:r>
                <w:rPr>
                  <w:b w:val="0"/>
                </w:rPr>
                <w:t xml:space="preserve"> and all those supplies that the students have </w:t>
              </w:r>
            </w:ins>
          </w:p>
        </w:tc>
      </w:tr>
    </w:tbl>
    <w:p w:rsidR="00C90089" w:rsidDel="00D12095" w:rsidRDefault="00C90089" w:rsidP="00C90089">
      <w:pPr>
        <w:jc w:val="center"/>
        <w:rPr>
          <w:del w:id="131" w:author="Holly" w:date="2014-07-31T14:30:00Z"/>
        </w:rPr>
      </w:pPr>
    </w:p>
    <w:tbl>
      <w:tblPr>
        <w:tblStyle w:val="PlainTable11"/>
        <w:tblW w:w="0" w:type="auto"/>
        <w:tblLook w:val="04A0" w:firstRow="1" w:lastRow="0" w:firstColumn="1" w:lastColumn="0" w:noHBand="0" w:noVBand="1"/>
        <w:tblPrChange w:id="132" w:author="Holly" w:date="2014-07-31T15:02:00Z">
          <w:tblPr>
            <w:tblStyle w:val="PlainTable11"/>
            <w:tblW w:w="0" w:type="auto"/>
            <w:tblLook w:val="04A0" w:firstRow="1" w:lastRow="0" w:firstColumn="1" w:lastColumn="0" w:noHBand="0" w:noVBand="1"/>
          </w:tblPr>
        </w:tblPrChange>
      </w:tblPr>
      <w:tblGrid>
        <w:gridCol w:w="3708"/>
        <w:gridCol w:w="2760"/>
        <w:gridCol w:w="3234"/>
        <w:gridCol w:w="3234"/>
        <w:tblGridChange w:id="133">
          <w:tblGrid>
            <w:gridCol w:w="3234"/>
            <w:gridCol w:w="474"/>
            <w:gridCol w:w="2760"/>
            <w:gridCol w:w="3234"/>
            <w:gridCol w:w="3234"/>
          </w:tblGrid>
        </w:tblGridChange>
      </w:tblGrid>
      <w:tr w:rsidR="00C90089" w:rsidTr="00B7700E">
        <w:trPr>
          <w:cnfStyle w:val="100000000000" w:firstRow="1" w:lastRow="0" w:firstColumn="0" w:lastColumn="0" w:oddVBand="0" w:evenVBand="0" w:oddHBand="0" w:evenHBand="0" w:firstRowFirstColumn="0" w:firstRowLastColumn="0" w:lastRowFirstColumn="0" w:lastRowLastColumn="0"/>
          <w:trHeight w:val="542"/>
          <w:trPrChange w:id="134" w:author="Holly" w:date="2014-07-31T15:02:00Z">
            <w:trPr>
              <w:trHeight w:val="542"/>
            </w:trPr>
          </w:trPrChange>
        </w:trPr>
        <w:tc>
          <w:tcPr>
            <w:cnfStyle w:val="001000000000" w:firstRow="0" w:lastRow="0" w:firstColumn="1" w:lastColumn="0" w:oddVBand="0" w:evenVBand="0" w:oddHBand="0" w:evenHBand="0" w:firstRowFirstColumn="0" w:firstRowLastColumn="0" w:lastRowFirstColumn="0" w:lastRowLastColumn="0"/>
            <w:tcW w:w="3708" w:type="dxa"/>
            <w:tcPrChange w:id="135" w:author="Holly" w:date="2014-07-31T15:02:00Z">
              <w:tcPr>
                <w:tcW w:w="3234" w:type="dxa"/>
              </w:tcPr>
            </w:tcPrChange>
          </w:tcPr>
          <w:p w:rsidR="00C90089" w:rsidRDefault="00C90089" w:rsidP="00C90089">
            <w:pPr>
              <w:cnfStyle w:val="101000000000" w:firstRow="1" w:lastRow="0" w:firstColumn="1" w:lastColumn="0" w:oddVBand="0" w:evenVBand="0" w:oddHBand="0" w:evenHBand="0" w:firstRowFirstColumn="0" w:firstRowLastColumn="0" w:lastRowFirstColumn="0" w:lastRowLastColumn="0"/>
              <w:rPr>
                <w:ins w:id="136" w:author="Holly" w:date="2014-07-31T14:54:00Z"/>
              </w:rPr>
            </w:pPr>
            <w:r>
              <w:lastRenderedPageBreak/>
              <w:t>Objective</w:t>
            </w:r>
          </w:p>
          <w:p w:rsidR="00BD279F" w:rsidRDefault="00BD279F" w:rsidP="00C90089">
            <w:pPr>
              <w:cnfStyle w:val="101000000000" w:firstRow="1" w:lastRow="0" w:firstColumn="1" w:lastColumn="0" w:oddVBand="0" w:evenVBand="0" w:oddHBand="0" w:evenHBand="0" w:firstRowFirstColumn="0" w:firstRowLastColumn="0" w:lastRowFirstColumn="0" w:lastRowLastColumn="0"/>
              <w:rPr>
                <w:ins w:id="137" w:author="Holly" w:date="2014-08-01T14:46:00Z"/>
              </w:rPr>
            </w:pPr>
          </w:p>
          <w:p w:rsidR="0095088C" w:rsidRDefault="0095088C" w:rsidP="00C90089">
            <w:pPr>
              <w:cnfStyle w:val="101000000000" w:firstRow="1" w:lastRow="0" w:firstColumn="1" w:lastColumn="0" w:oddVBand="0" w:evenVBand="0" w:oddHBand="0" w:evenHBand="0" w:firstRowFirstColumn="0" w:firstRowLastColumn="0" w:lastRowFirstColumn="0" w:lastRowLastColumn="0"/>
            </w:pPr>
            <w:ins w:id="138" w:author="Holly" w:date="2014-07-31T14:56:00Z">
              <w:r>
                <w:t xml:space="preserve"> </w:t>
              </w:r>
            </w:ins>
            <w:ins w:id="139" w:author="Holly" w:date="2014-08-01T14:47:00Z">
              <w:r w:rsidR="00BD279F">
                <w:t xml:space="preserve">Students will </w:t>
              </w:r>
            </w:ins>
            <w:ins w:id="140" w:author="Holly" w:date="2014-08-15T17:39:00Z">
              <w:r w:rsidR="00556B89">
                <w:t xml:space="preserve">be able to understand what a squared number represents and </w:t>
              </w:r>
            </w:ins>
            <w:ins w:id="141" w:author="Holly" w:date="2014-08-01T14:47:00Z">
              <w:r w:rsidR="00BD279F">
                <w:t>recognize</w:t>
              </w:r>
            </w:ins>
            <w:ins w:id="142" w:author="Holly" w:date="2014-08-15T17:39:00Z">
              <w:r w:rsidR="00556B89">
                <w:t xml:space="preserve"> that</w:t>
              </w:r>
            </w:ins>
            <w:ins w:id="143" w:author="Holly" w:date="2014-08-01T14:47:00Z">
              <w:r w:rsidR="00556B89">
                <w:t xml:space="preserve"> area in a plane figure </w:t>
              </w:r>
            </w:ins>
            <w:ins w:id="144" w:author="Holly" w:date="2014-08-15T17:40:00Z">
              <w:r w:rsidR="00556B89">
                <w:t>i</w:t>
              </w:r>
            </w:ins>
            <w:ins w:id="145" w:author="Holly" w:date="2014-08-01T14:47:00Z">
              <w:r w:rsidR="00BD279F">
                <w:t>s a combination of square units</w:t>
              </w:r>
            </w:ins>
            <w:ins w:id="146" w:author="Holly" w:date="2014-08-01T16:06:00Z">
              <w:r w:rsidR="00875F61">
                <w:t xml:space="preserve"> and </w:t>
              </w:r>
            </w:ins>
            <w:ins w:id="147" w:author="Holly" w:date="2014-08-15T17:41:00Z">
              <w:r w:rsidR="00556B89">
                <w:t>how</w:t>
              </w:r>
            </w:ins>
            <w:ins w:id="148" w:author="Holly" w:date="2014-08-15T17:40:00Z">
              <w:r w:rsidR="00556B89">
                <w:t xml:space="preserve"> length times width results in square units</w:t>
              </w:r>
            </w:ins>
          </w:p>
        </w:tc>
        <w:tc>
          <w:tcPr>
            <w:tcW w:w="2760" w:type="dxa"/>
            <w:tcPrChange w:id="149" w:author="Holly" w:date="2014-07-31T15:02:00Z">
              <w:tcPr>
                <w:tcW w:w="3234" w:type="dxa"/>
                <w:gridSpan w:val="2"/>
              </w:tcPr>
            </w:tcPrChange>
          </w:tcPr>
          <w:p w:rsidR="00C90089" w:rsidRDefault="00C90089" w:rsidP="00C90089">
            <w:pPr>
              <w:cnfStyle w:val="100000000000" w:firstRow="1" w:lastRow="0" w:firstColumn="0" w:lastColumn="0" w:oddVBand="0" w:evenVBand="0" w:oddHBand="0" w:evenHBand="0" w:firstRowFirstColumn="0" w:firstRowLastColumn="0" w:lastRowFirstColumn="0" w:lastRowLastColumn="0"/>
              <w:rPr>
                <w:ins w:id="150" w:author="Holly" w:date="2014-07-31T14:57:00Z"/>
              </w:rPr>
            </w:pPr>
            <w:r>
              <w:t>DOK Level</w:t>
            </w:r>
            <w:r w:rsidR="00E26BC7">
              <w:t>(s)</w:t>
            </w:r>
          </w:p>
          <w:p w:rsidR="0095088C" w:rsidRDefault="0095088C" w:rsidP="00C90089">
            <w:pPr>
              <w:cnfStyle w:val="100000000000" w:firstRow="1" w:lastRow="0" w:firstColumn="0" w:lastColumn="0" w:oddVBand="0" w:evenVBand="0" w:oddHBand="0" w:evenHBand="0" w:firstRowFirstColumn="0" w:firstRowLastColumn="0" w:lastRowFirstColumn="0" w:lastRowLastColumn="0"/>
              <w:rPr>
                <w:ins w:id="151" w:author="Holly" w:date="2014-07-31T14:58:00Z"/>
              </w:rPr>
            </w:pPr>
          </w:p>
          <w:p w:rsidR="0095088C" w:rsidRDefault="00556B89" w:rsidP="00C90089">
            <w:pPr>
              <w:cnfStyle w:val="100000000000" w:firstRow="1" w:lastRow="0" w:firstColumn="0" w:lastColumn="0" w:oddVBand="0" w:evenVBand="0" w:oddHBand="0" w:evenHBand="0" w:firstRowFirstColumn="0" w:firstRowLastColumn="0" w:lastRowFirstColumn="0" w:lastRowLastColumn="0"/>
            </w:pPr>
            <w:ins w:id="152" w:author="Holly" w:date="2014-08-15T17:41:00Z">
              <w:r>
                <w:t>2</w:t>
              </w:r>
            </w:ins>
          </w:p>
        </w:tc>
        <w:tc>
          <w:tcPr>
            <w:tcW w:w="3234" w:type="dxa"/>
            <w:tcPrChange w:id="153" w:author="Holly" w:date="2014-07-31T15:02:00Z">
              <w:tcPr>
                <w:tcW w:w="3234" w:type="dxa"/>
              </w:tcPr>
            </w:tcPrChange>
          </w:tcPr>
          <w:p w:rsidR="00C90089" w:rsidRDefault="00C90089" w:rsidP="00C90089">
            <w:pPr>
              <w:cnfStyle w:val="100000000000" w:firstRow="1" w:lastRow="0" w:firstColumn="0" w:lastColumn="0" w:oddVBand="0" w:evenVBand="0" w:oddHBand="0" w:evenHBand="0" w:firstRowFirstColumn="0" w:firstRowLastColumn="0" w:lastRowFirstColumn="0" w:lastRowLastColumn="0"/>
              <w:rPr>
                <w:ins w:id="154" w:author="Holly" w:date="2014-07-31T14:58:00Z"/>
              </w:rPr>
            </w:pPr>
            <w:r>
              <w:t>Activity</w:t>
            </w:r>
            <w:r w:rsidR="00992C56">
              <w:t>(</w:t>
            </w:r>
            <w:proofErr w:type="spellStart"/>
            <w:r w:rsidR="00992C56">
              <w:t>ies</w:t>
            </w:r>
            <w:proofErr w:type="spellEnd"/>
            <w:r w:rsidR="00992C56">
              <w:t>)</w:t>
            </w:r>
          </w:p>
          <w:p w:rsidR="0095088C" w:rsidRDefault="00556B89" w:rsidP="00556B89">
            <w:pPr>
              <w:cnfStyle w:val="100000000000" w:firstRow="1" w:lastRow="0" w:firstColumn="0" w:lastColumn="0" w:oddVBand="0" w:evenVBand="0" w:oddHBand="0" w:evenHBand="0" w:firstRowFirstColumn="0" w:firstRowLastColumn="0" w:lastRowFirstColumn="0" w:lastRowLastColumn="0"/>
            </w:pPr>
            <w:ins w:id="155" w:author="Holly" w:date="2014-08-15T17:37:00Z">
              <w:r>
                <w:t xml:space="preserve">Fill in the </w:t>
              </w:r>
            </w:ins>
            <w:ins w:id="156" w:author="Holly" w:date="2014-08-01T16:04:00Z">
              <w:r w:rsidR="00875F61">
                <w:t>rectangular and square shapes</w:t>
              </w:r>
            </w:ins>
            <w:ins w:id="157" w:author="Holly" w:date="2014-08-01T16:12:00Z">
              <w:r w:rsidR="00875F61">
                <w:t xml:space="preserve"> </w:t>
              </w:r>
            </w:ins>
            <w:ins w:id="158" w:author="Holly" w:date="2014-08-15T17:38:00Z">
              <w:r>
                <w:t xml:space="preserve">with tiles </w:t>
              </w:r>
            </w:ins>
            <w:ins w:id="159" w:author="Holly" w:date="2014-08-01T16:12:00Z">
              <w:r w:rsidR="00875F61">
                <w:t>on handout #1</w:t>
              </w:r>
            </w:ins>
          </w:p>
        </w:tc>
        <w:tc>
          <w:tcPr>
            <w:tcW w:w="3234" w:type="dxa"/>
            <w:tcPrChange w:id="160" w:author="Holly" w:date="2014-07-31T15:02:00Z">
              <w:tcPr>
                <w:tcW w:w="3234" w:type="dxa"/>
              </w:tcPr>
            </w:tcPrChange>
          </w:tcPr>
          <w:p w:rsidR="00C90089" w:rsidRDefault="00C90089" w:rsidP="00C90089">
            <w:pPr>
              <w:cnfStyle w:val="100000000000" w:firstRow="1" w:lastRow="0" w:firstColumn="0" w:lastColumn="0" w:oddVBand="0" w:evenVBand="0" w:oddHBand="0" w:evenHBand="0" w:firstRowFirstColumn="0" w:firstRowLastColumn="0" w:lastRowFirstColumn="0" w:lastRowLastColumn="0"/>
              <w:rPr>
                <w:ins w:id="161" w:author="Holly" w:date="2014-07-31T14:58:00Z"/>
              </w:rPr>
            </w:pPr>
            <w:r>
              <w:t>Assessment</w:t>
            </w:r>
            <w:r w:rsidR="00FE5EE2">
              <w:t>(s)</w:t>
            </w:r>
            <w:r>
              <w:t>/Check</w:t>
            </w:r>
            <w:r w:rsidR="00FE5EE2">
              <w:t>(s)</w:t>
            </w:r>
            <w:r>
              <w:t xml:space="preserve"> for Understanding</w:t>
            </w:r>
          </w:p>
          <w:p w:rsidR="0095088C" w:rsidRDefault="0095088C" w:rsidP="00C90089">
            <w:pPr>
              <w:cnfStyle w:val="100000000000" w:firstRow="1" w:lastRow="0" w:firstColumn="0" w:lastColumn="0" w:oddVBand="0" w:evenVBand="0" w:oddHBand="0" w:evenHBand="0" w:firstRowFirstColumn="0" w:firstRowLastColumn="0" w:lastRowFirstColumn="0" w:lastRowLastColumn="0"/>
            </w:pPr>
            <w:ins w:id="162" w:author="Holly" w:date="2014-07-31T14:58:00Z">
              <w:r>
                <w:t>Observation of student work</w:t>
              </w:r>
            </w:ins>
          </w:p>
        </w:tc>
      </w:tr>
      <w:tr w:rsidR="00C90089" w:rsidTr="00B7700E">
        <w:trPr>
          <w:cnfStyle w:val="000000100000" w:firstRow="0" w:lastRow="0" w:firstColumn="0" w:lastColumn="0" w:oddVBand="0" w:evenVBand="0" w:oddHBand="1" w:evenHBand="0" w:firstRowFirstColumn="0" w:firstRowLastColumn="0" w:lastRowFirstColumn="0" w:lastRowLastColumn="0"/>
          <w:trHeight w:val="576"/>
          <w:trPrChange w:id="163" w:author="Holly" w:date="2014-07-31T15:02:00Z">
            <w:trPr>
              <w:trHeight w:val="576"/>
            </w:trPr>
          </w:trPrChange>
        </w:trPr>
        <w:tc>
          <w:tcPr>
            <w:cnfStyle w:val="001000000000" w:firstRow="0" w:lastRow="0" w:firstColumn="1" w:lastColumn="0" w:oddVBand="0" w:evenVBand="0" w:oddHBand="0" w:evenHBand="0" w:firstRowFirstColumn="0" w:firstRowLastColumn="0" w:lastRowFirstColumn="0" w:lastRowLastColumn="0"/>
            <w:tcW w:w="3708" w:type="dxa"/>
            <w:tcPrChange w:id="164" w:author="Holly" w:date="2014-07-31T15:02:00Z">
              <w:tcPr>
                <w:tcW w:w="3234" w:type="dxa"/>
              </w:tcPr>
            </w:tcPrChange>
          </w:tcPr>
          <w:p w:rsidR="0095088C" w:rsidRDefault="00556B89" w:rsidP="00C90089">
            <w:pPr>
              <w:cnfStyle w:val="001000100000" w:firstRow="0" w:lastRow="0" w:firstColumn="1" w:lastColumn="0" w:oddVBand="0" w:evenVBand="0" w:oddHBand="1" w:evenHBand="0" w:firstRowFirstColumn="0" w:firstRowLastColumn="0" w:lastRowFirstColumn="0" w:lastRowLastColumn="0"/>
            </w:pPr>
            <w:ins w:id="165" w:author="Holly" w:date="2014-08-15T17:41:00Z">
              <w:r>
                <w:t>Students will be able to calculate the perimeter and area of a rectangle and recognize that we label area in square measurements vs linear measurements for perimeter</w:t>
              </w:r>
            </w:ins>
          </w:p>
        </w:tc>
        <w:tc>
          <w:tcPr>
            <w:tcW w:w="2760" w:type="dxa"/>
            <w:tcPrChange w:id="166" w:author="Holly" w:date="2014-07-31T15:02:00Z">
              <w:tcPr>
                <w:tcW w:w="3234" w:type="dxa"/>
                <w:gridSpan w:val="2"/>
              </w:tcPr>
            </w:tcPrChange>
          </w:tcPr>
          <w:p w:rsidR="00C90089" w:rsidRDefault="00C90089" w:rsidP="00C90089">
            <w:pPr>
              <w:cnfStyle w:val="000000100000" w:firstRow="0" w:lastRow="0" w:firstColumn="0" w:lastColumn="0" w:oddVBand="0" w:evenVBand="0" w:oddHBand="1" w:evenHBand="0" w:firstRowFirstColumn="0" w:firstRowLastColumn="0" w:lastRowFirstColumn="0" w:lastRowLastColumn="0"/>
              <w:rPr>
                <w:ins w:id="167" w:author="Holly" w:date="2014-07-31T15:00:00Z"/>
              </w:rPr>
            </w:pPr>
          </w:p>
          <w:p w:rsidR="00B7700E" w:rsidRDefault="006478A6" w:rsidP="00C90089">
            <w:pPr>
              <w:cnfStyle w:val="000000100000" w:firstRow="0" w:lastRow="0" w:firstColumn="0" w:lastColumn="0" w:oddVBand="0" w:evenVBand="0" w:oddHBand="1" w:evenHBand="0" w:firstRowFirstColumn="0" w:firstRowLastColumn="0" w:lastRowFirstColumn="0" w:lastRowLastColumn="0"/>
            </w:pPr>
            <w:ins w:id="168" w:author="Holly" w:date="2014-08-01T16:19:00Z">
              <w:r>
                <w:t>2</w:t>
              </w:r>
            </w:ins>
          </w:p>
        </w:tc>
        <w:tc>
          <w:tcPr>
            <w:tcW w:w="3234" w:type="dxa"/>
            <w:tcPrChange w:id="169" w:author="Holly" w:date="2014-07-31T15:02:00Z">
              <w:tcPr>
                <w:tcW w:w="3234" w:type="dxa"/>
              </w:tcPr>
            </w:tcPrChange>
          </w:tcPr>
          <w:p w:rsidR="00C90089" w:rsidRDefault="0076560F" w:rsidP="00C90089">
            <w:pPr>
              <w:cnfStyle w:val="000000100000" w:firstRow="0" w:lastRow="0" w:firstColumn="0" w:lastColumn="0" w:oddVBand="0" w:evenVBand="0" w:oddHBand="1" w:evenHBand="0" w:firstRowFirstColumn="0" w:firstRowLastColumn="0" w:lastRowFirstColumn="0" w:lastRowLastColumn="0"/>
              <w:rPr>
                <w:ins w:id="170" w:author="Holly" w:date="2014-07-31T15:00:00Z"/>
              </w:rPr>
            </w:pPr>
            <w:ins w:id="171" w:author="Holly" w:date="2014-09-14T20:38:00Z">
              <w:r>
                <w:t>Activity #1, 2,</w:t>
              </w:r>
            </w:ins>
          </w:p>
          <w:p w:rsidR="00B7700E" w:rsidRDefault="006478A6" w:rsidP="00C90089">
            <w:pPr>
              <w:cnfStyle w:val="000000100000" w:firstRow="0" w:lastRow="0" w:firstColumn="0" w:lastColumn="0" w:oddVBand="0" w:evenVBand="0" w:oddHBand="1" w:evenHBand="0" w:firstRowFirstColumn="0" w:firstRowLastColumn="0" w:lastRowFirstColumn="0" w:lastRowLastColumn="0"/>
            </w:pPr>
            <w:ins w:id="172" w:author="Holly" w:date="2014-08-01T16:19:00Z">
              <w:r>
                <w:t>(continua</w:t>
              </w:r>
              <w:r w:rsidR="00556B89">
                <w:t>tion of activity with handout #</w:t>
              </w:r>
            </w:ins>
            <w:ins w:id="173" w:author="Holly" w:date="2014-08-15T17:43:00Z">
              <w:r w:rsidR="00556B89">
                <w:t>2</w:t>
              </w:r>
            </w:ins>
            <w:ins w:id="174" w:author="Holly" w:date="2014-08-01T16:19:00Z">
              <w:r>
                <w:t>)</w:t>
              </w:r>
            </w:ins>
            <w:ins w:id="175" w:author="Holly" w:date="2014-09-14T20:37:00Z">
              <w:r w:rsidR="0076560F">
                <w:t xml:space="preserve"> </w:t>
              </w:r>
            </w:ins>
          </w:p>
        </w:tc>
        <w:tc>
          <w:tcPr>
            <w:tcW w:w="3234" w:type="dxa"/>
            <w:tcPrChange w:id="176" w:author="Holly" w:date="2014-07-31T15:02:00Z">
              <w:tcPr>
                <w:tcW w:w="3234" w:type="dxa"/>
              </w:tcPr>
            </w:tcPrChange>
          </w:tcPr>
          <w:p w:rsidR="00C90089" w:rsidRDefault="00C90089" w:rsidP="00C90089">
            <w:pPr>
              <w:cnfStyle w:val="000000100000" w:firstRow="0" w:lastRow="0" w:firstColumn="0" w:lastColumn="0" w:oddVBand="0" w:evenVBand="0" w:oddHBand="1" w:evenHBand="0" w:firstRowFirstColumn="0" w:firstRowLastColumn="0" w:lastRowFirstColumn="0" w:lastRowLastColumn="0"/>
              <w:rPr>
                <w:ins w:id="177" w:author="Holly" w:date="2014-07-31T15:01:00Z"/>
              </w:rPr>
            </w:pPr>
          </w:p>
          <w:p w:rsidR="00B7700E" w:rsidRDefault="006478A6" w:rsidP="00C90089">
            <w:pPr>
              <w:cnfStyle w:val="000000100000" w:firstRow="0" w:lastRow="0" w:firstColumn="0" w:lastColumn="0" w:oddVBand="0" w:evenVBand="0" w:oddHBand="1" w:evenHBand="0" w:firstRowFirstColumn="0" w:firstRowLastColumn="0" w:lastRowFirstColumn="0" w:lastRowLastColumn="0"/>
            </w:pPr>
            <w:ins w:id="178" w:author="Holly" w:date="2014-08-01T16:19:00Z">
              <w:r>
                <w:t>same</w:t>
              </w:r>
            </w:ins>
          </w:p>
        </w:tc>
      </w:tr>
      <w:tr w:rsidR="00556B89" w:rsidTr="00B7700E">
        <w:trPr>
          <w:trHeight w:val="576"/>
          <w:trPrChange w:id="179" w:author="Holly" w:date="2014-07-31T15:02:00Z">
            <w:trPr>
              <w:trHeight w:val="576"/>
            </w:trPr>
          </w:trPrChange>
        </w:trPr>
        <w:tc>
          <w:tcPr>
            <w:cnfStyle w:val="001000000000" w:firstRow="0" w:lastRow="0" w:firstColumn="1" w:lastColumn="0" w:oddVBand="0" w:evenVBand="0" w:oddHBand="0" w:evenHBand="0" w:firstRowFirstColumn="0" w:firstRowLastColumn="0" w:lastRowFirstColumn="0" w:lastRowLastColumn="0"/>
            <w:tcW w:w="3708" w:type="dxa"/>
            <w:tcPrChange w:id="180" w:author="Holly" w:date="2014-07-31T15:02:00Z">
              <w:tcPr>
                <w:tcW w:w="3234" w:type="dxa"/>
              </w:tcPr>
            </w:tcPrChange>
          </w:tcPr>
          <w:p w:rsidR="00556B89" w:rsidRDefault="00556B89" w:rsidP="00472F28">
            <w:pPr>
              <w:rPr>
                <w:ins w:id="181" w:author="Holly" w:date="2014-08-15T17:44:00Z"/>
              </w:rPr>
            </w:pPr>
            <w:ins w:id="182" w:author="Holly" w:date="2014-08-15T17:44:00Z">
              <w:r>
                <w:t>Students will use the nets to create a create a rectangular prism and calculate its surface area</w:t>
              </w:r>
            </w:ins>
          </w:p>
          <w:p w:rsidR="00556B89" w:rsidRDefault="00556B89" w:rsidP="00C90089"/>
        </w:tc>
        <w:tc>
          <w:tcPr>
            <w:tcW w:w="2760" w:type="dxa"/>
            <w:tcPrChange w:id="183" w:author="Holly" w:date="2014-07-31T15:02:00Z">
              <w:tcPr>
                <w:tcW w:w="3234" w:type="dxa"/>
                <w:gridSpan w:val="2"/>
              </w:tcPr>
            </w:tcPrChange>
          </w:tcPr>
          <w:p w:rsidR="00556B89" w:rsidRDefault="00556B89" w:rsidP="00C90089">
            <w:pPr>
              <w:cnfStyle w:val="000000000000" w:firstRow="0" w:lastRow="0" w:firstColumn="0" w:lastColumn="0" w:oddVBand="0" w:evenVBand="0" w:oddHBand="0" w:evenHBand="0" w:firstRowFirstColumn="0" w:firstRowLastColumn="0" w:lastRowFirstColumn="0" w:lastRowLastColumn="0"/>
            </w:pPr>
            <w:ins w:id="184" w:author="Holly" w:date="2014-08-15T17:44:00Z">
              <w:r>
                <w:t>2</w:t>
              </w:r>
            </w:ins>
          </w:p>
        </w:tc>
        <w:tc>
          <w:tcPr>
            <w:tcW w:w="3234" w:type="dxa"/>
            <w:tcPrChange w:id="185" w:author="Holly" w:date="2014-07-31T15:02:00Z">
              <w:tcPr>
                <w:tcW w:w="3234" w:type="dxa"/>
              </w:tcPr>
            </w:tcPrChange>
          </w:tcPr>
          <w:p w:rsidR="00556B89" w:rsidRDefault="00556B89" w:rsidP="00C90089">
            <w:pPr>
              <w:cnfStyle w:val="000000000000" w:firstRow="0" w:lastRow="0" w:firstColumn="0" w:lastColumn="0" w:oddVBand="0" w:evenVBand="0" w:oddHBand="0" w:evenHBand="0" w:firstRowFirstColumn="0" w:firstRowLastColumn="0" w:lastRowFirstColumn="0" w:lastRowLastColumn="0"/>
            </w:pPr>
            <w:ins w:id="186" w:author="Holly" w:date="2014-08-15T17:44:00Z">
              <w:r>
                <w:t>Design a cubed stool. Figure surface area (net o</w:t>
              </w:r>
            </w:ins>
            <w:ins w:id="187" w:author="Holly" w:date="2014-08-15T17:45:00Z">
              <w:r>
                <w:t xml:space="preserve">f </w:t>
              </w:r>
            </w:ins>
            <w:ins w:id="188" w:author="Holly" w:date="2014-08-15T17:44:00Z">
              <w:r>
                <w:t>a</w:t>
              </w:r>
            </w:ins>
            <w:ins w:id="189" w:author="Holly" w:date="2014-08-15T17:45:00Z">
              <w:r>
                <w:t xml:space="preserve"> </w:t>
              </w:r>
            </w:ins>
            <w:ins w:id="190" w:author="Holly" w:date="2014-08-15T17:44:00Z">
              <w:r>
                <w:t>cube</w:t>
              </w:r>
            </w:ins>
            <w:ins w:id="191" w:author="Holly" w:date="2014-08-15T17:45:00Z">
              <w:r>
                <w:t xml:space="preserve">) </w:t>
              </w:r>
            </w:ins>
            <w:ins w:id="192" w:author="Holly" w:date="2014-08-15T17:44:00Z">
              <w:r>
                <w:t>Handout # 3</w:t>
              </w:r>
            </w:ins>
          </w:p>
        </w:tc>
        <w:tc>
          <w:tcPr>
            <w:tcW w:w="3234" w:type="dxa"/>
            <w:tcPrChange w:id="193" w:author="Holly" w:date="2014-07-31T15:02:00Z">
              <w:tcPr>
                <w:tcW w:w="3234" w:type="dxa"/>
              </w:tcPr>
            </w:tcPrChange>
          </w:tcPr>
          <w:p w:rsidR="00556B89" w:rsidRDefault="00556B89" w:rsidP="00C90089">
            <w:pPr>
              <w:cnfStyle w:val="000000000000" w:firstRow="0" w:lastRow="0" w:firstColumn="0" w:lastColumn="0" w:oddVBand="0" w:evenVBand="0" w:oddHBand="0" w:evenHBand="0" w:firstRowFirstColumn="0" w:firstRowLastColumn="0" w:lastRowFirstColumn="0" w:lastRowLastColumn="0"/>
            </w:pPr>
            <w:ins w:id="194" w:author="Holly" w:date="2014-08-15T17:44:00Z">
              <w:r>
                <w:t>Observation of student work</w:t>
              </w:r>
            </w:ins>
          </w:p>
        </w:tc>
      </w:tr>
      <w:tr w:rsidR="00556B89" w:rsidTr="00B7700E">
        <w:trPr>
          <w:cnfStyle w:val="000000100000" w:firstRow="0" w:lastRow="0" w:firstColumn="0" w:lastColumn="0" w:oddVBand="0" w:evenVBand="0" w:oddHBand="1" w:evenHBand="0" w:firstRowFirstColumn="0" w:firstRowLastColumn="0" w:lastRowFirstColumn="0" w:lastRowLastColumn="0"/>
          <w:trHeight w:val="576"/>
          <w:trPrChange w:id="195" w:author="Holly" w:date="2014-07-31T15:02:00Z">
            <w:trPr>
              <w:trHeight w:val="576"/>
            </w:trPr>
          </w:trPrChange>
        </w:trPr>
        <w:tc>
          <w:tcPr>
            <w:cnfStyle w:val="001000000000" w:firstRow="0" w:lastRow="0" w:firstColumn="1" w:lastColumn="0" w:oddVBand="0" w:evenVBand="0" w:oddHBand="0" w:evenHBand="0" w:firstRowFirstColumn="0" w:firstRowLastColumn="0" w:lastRowFirstColumn="0" w:lastRowLastColumn="0"/>
            <w:tcW w:w="3708" w:type="dxa"/>
            <w:tcPrChange w:id="196" w:author="Holly" w:date="2014-07-31T15:02:00Z">
              <w:tcPr>
                <w:tcW w:w="3234" w:type="dxa"/>
              </w:tcPr>
            </w:tcPrChange>
          </w:tcPr>
          <w:p w:rsidR="00556B89" w:rsidRDefault="00556B89" w:rsidP="00C90089">
            <w:pPr>
              <w:cnfStyle w:val="001000100000" w:firstRow="0" w:lastRow="0" w:firstColumn="1" w:lastColumn="0" w:oddVBand="0" w:evenVBand="0" w:oddHBand="1" w:evenHBand="0" w:firstRowFirstColumn="0" w:firstRowLastColumn="0" w:lastRowFirstColumn="0" w:lastRowLastColumn="0"/>
            </w:pPr>
            <w:ins w:id="197" w:author="Holly" w:date="2014-08-15T17:44:00Z">
              <w:r>
                <w:t>Students will then use what they have learned about surface area in real-world problems</w:t>
              </w:r>
            </w:ins>
          </w:p>
        </w:tc>
        <w:tc>
          <w:tcPr>
            <w:tcW w:w="2760" w:type="dxa"/>
            <w:tcPrChange w:id="198" w:author="Holly" w:date="2014-07-31T15:02:00Z">
              <w:tcPr>
                <w:tcW w:w="3234" w:type="dxa"/>
                <w:gridSpan w:val="2"/>
              </w:tcPr>
            </w:tcPrChange>
          </w:tcPr>
          <w:p w:rsidR="00556B89" w:rsidRDefault="00556B89" w:rsidP="00C90089">
            <w:pPr>
              <w:cnfStyle w:val="000000100000" w:firstRow="0" w:lastRow="0" w:firstColumn="0" w:lastColumn="0" w:oddVBand="0" w:evenVBand="0" w:oddHBand="1" w:evenHBand="0" w:firstRowFirstColumn="0" w:firstRowLastColumn="0" w:lastRowFirstColumn="0" w:lastRowLastColumn="0"/>
            </w:pPr>
            <w:ins w:id="199" w:author="Holly" w:date="2014-08-15T17:44:00Z">
              <w:r>
                <w:t>3</w:t>
              </w:r>
            </w:ins>
          </w:p>
        </w:tc>
        <w:tc>
          <w:tcPr>
            <w:tcW w:w="3234" w:type="dxa"/>
            <w:tcPrChange w:id="200" w:author="Holly" w:date="2014-07-31T15:02:00Z">
              <w:tcPr>
                <w:tcW w:w="3234" w:type="dxa"/>
              </w:tcPr>
            </w:tcPrChange>
          </w:tcPr>
          <w:p w:rsidR="00556B89" w:rsidRDefault="00556B89" w:rsidP="00C90089">
            <w:pPr>
              <w:cnfStyle w:val="000000100000" w:firstRow="0" w:lastRow="0" w:firstColumn="0" w:lastColumn="0" w:oddVBand="0" w:evenVBand="0" w:oddHBand="1" w:evenHBand="0" w:firstRowFirstColumn="0" w:firstRowLastColumn="0" w:lastRowFirstColumn="0" w:lastRowLastColumn="0"/>
              <w:rPr>
                <w:ins w:id="201" w:author="Holly" w:date="2014-08-15T17:47:00Z"/>
              </w:rPr>
            </w:pPr>
            <w:ins w:id="202" w:author="Holly" w:date="2014-08-15T17:45:00Z">
              <w:r>
                <w:t>Figure amount of gift wrapping needed for B</w:t>
              </w:r>
            </w:ins>
            <w:ins w:id="203" w:author="Holly" w:date="2014-08-15T17:46:00Z">
              <w:r>
                <w:t>ox A and Box  B</w:t>
              </w:r>
            </w:ins>
          </w:p>
          <w:p w:rsidR="00427EB7" w:rsidRDefault="00427EB7" w:rsidP="00C90089">
            <w:pPr>
              <w:cnfStyle w:val="000000100000" w:firstRow="0" w:lastRow="0" w:firstColumn="0" w:lastColumn="0" w:oddVBand="0" w:evenVBand="0" w:oddHBand="1" w:evenHBand="0" w:firstRowFirstColumn="0" w:firstRowLastColumn="0" w:lastRowFirstColumn="0" w:lastRowLastColumn="0"/>
            </w:pPr>
            <w:ins w:id="204" w:author="Holly" w:date="2014-08-15T17:47:00Z">
              <w:r>
                <w:t>Handout #4</w:t>
              </w:r>
            </w:ins>
          </w:p>
        </w:tc>
        <w:tc>
          <w:tcPr>
            <w:tcW w:w="3234" w:type="dxa"/>
            <w:tcPrChange w:id="205" w:author="Holly" w:date="2014-07-31T15:02:00Z">
              <w:tcPr>
                <w:tcW w:w="3234" w:type="dxa"/>
              </w:tcPr>
            </w:tcPrChange>
          </w:tcPr>
          <w:p w:rsidR="00556B89" w:rsidRDefault="009E21F7" w:rsidP="00C90089">
            <w:pPr>
              <w:cnfStyle w:val="000000100000" w:firstRow="0" w:lastRow="0" w:firstColumn="0" w:lastColumn="0" w:oddVBand="0" w:evenVBand="0" w:oddHBand="1" w:evenHBand="0" w:firstRowFirstColumn="0" w:firstRowLastColumn="0" w:lastRowFirstColumn="0" w:lastRowLastColumn="0"/>
              <w:rPr>
                <w:ins w:id="206" w:author="Holly" w:date="2014-08-15T17:47:00Z"/>
              </w:rPr>
            </w:pPr>
            <w:ins w:id="207" w:author="Holly" w:date="2014-08-15T20:30:00Z">
              <w:r>
                <w:t>Collection</w:t>
              </w:r>
            </w:ins>
            <w:ins w:id="208" w:author="Holly" w:date="2014-08-15T17:44:00Z">
              <w:r w:rsidR="00556B89">
                <w:t xml:space="preserve"> of student work</w:t>
              </w:r>
            </w:ins>
          </w:p>
          <w:p w:rsidR="00427EB7" w:rsidRDefault="00427EB7" w:rsidP="00C90089">
            <w:pPr>
              <w:cnfStyle w:val="000000100000" w:firstRow="0" w:lastRow="0" w:firstColumn="0" w:lastColumn="0" w:oddVBand="0" w:evenVBand="0" w:oddHBand="1" w:evenHBand="0" w:firstRowFirstColumn="0" w:firstRowLastColumn="0" w:lastRowFirstColumn="0" w:lastRowLastColumn="0"/>
            </w:pPr>
            <w:ins w:id="209" w:author="Holly" w:date="2014-08-15T17:47:00Z">
              <w:r>
                <w:t>and Handout</w:t>
              </w:r>
            </w:ins>
            <w:ins w:id="210" w:author="Holly" w:date="2014-08-15T17:48:00Z">
              <w:r>
                <w:t xml:space="preserve">s </w:t>
              </w:r>
            </w:ins>
            <w:ins w:id="211" w:author="Holly" w:date="2014-08-15T17:47:00Z">
              <w:r>
                <w:t>#5</w:t>
              </w:r>
            </w:ins>
            <w:ins w:id="212" w:author="Holly" w:date="2014-08-15T17:48:00Z">
              <w:r>
                <w:t xml:space="preserve"> &amp; 6</w:t>
              </w:r>
            </w:ins>
          </w:p>
        </w:tc>
      </w:tr>
      <w:tr w:rsidR="00556B89" w:rsidTr="00B7700E">
        <w:trPr>
          <w:trHeight w:val="576"/>
          <w:ins w:id="213" w:author="Holly" w:date="2014-08-01T16:23:00Z"/>
        </w:trPr>
        <w:tc>
          <w:tcPr>
            <w:cnfStyle w:val="001000000000" w:firstRow="0" w:lastRow="0" w:firstColumn="1" w:lastColumn="0" w:oddVBand="0" w:evenVBand="0" w:oddHBand="0" w:evenHBand="0" w:firstRowFirstColumn="0" w:firstRowLastColumn="0" w:lastRowFirstColumn="0" w:lastRowLastColumn="0"/>
            <w:tcW w:w="3708" w:type="dxa"/>
          </w:tcPr>
          <w:p w:rsidR="00556B89" w:rsidRDefault="00556B89" w:rsidP="00C90089">
            <w:pPr>
              <w:rPr>
                <w:ins w:id="214" w:author="Holly" w:date="2014-08-01T16:23:00Z"/>
              </w:rPr>
            </w:pPr>
          </w:p>
        </w:tc>
        <w:tc>
          <w:tcPr>
            <w:tcW w:w="2760" w:type="dxa"/>
          </w:tcPr>
          <w:p w:rsidR="00556B89" w:rsidRDefault="00556B89" w:rsidP="00C90089">
            <w:pPr>
              <w:cnfStyle w:val="000000000000" w:firstRow="0" w:lastRow="0" w:firstColumn="0" w:lastColumn="0" w:oddVBand="0" w:evenVBand="0" w:oddHBand="0" w:evenHBand="0" w:firstRowFirstColumn="0" w:firstRowLastColumn="0" w:lastRowFirstColumn="0" w:lastRowLastColumn="0"/>
              <w:rPr>
                <w:ins w:id="215" w:author="Holly" w:date="2014-08-01T16:23:00Z"/>
              </w:rPr>
            </w:pPr>
          </w:p>
        </w:tc>
        <w:tc>
          <w:tcPr>
            <w:tcW w:w="3234" w:type="dxa"/>
          </w:tcPr>
          <w:p w:rsidR="00556B89" w:rsidRDefault="00556B89" w:rsidP="00C90089">
            <w:pPr>
              <w:cnfStyle w:val="000000000000" w:firstRow="0" w:lastRow="0" w:firstColumn="0" w:lastColumn="0" w:oddVBand="0" w:evenVBand="0" w:oddHBand="0" w:evenHBand="0" w:firstRowFirstColumn="0" w:firstRowLastColumn="0" w:lastRowFirstColumn="0" w:lastRowLastColumn="0"/>
              <w:rPr>
                <w:ins w:id="216" w:author="Holly" w:date="2014-08-01T16:23:00Z"/>
              </w:rPr>
            </w:pPr>
          </w:p>
        </w:tc>
        <w:tc>
          <w:tcPr>
            <w:tcW w:w="3234" w:type="dxa"/>
          </w:tcPr>
          <w:p w:rsidR="00556B89" w:rsidRDefault="00556B89" w:rsidP="00C90089">
            <w:pPr>
              <w:cnfStyle w:val="000000000000" w:firstRow="0" w:lastRow="0" w:firstColumn="0" w:lastColumn="0" w:oddVBand="0" w:evenVBand="0" w:oddHBand="0" w:evenHBand="0" w:firstRowFirstColumn="0" w:firstRowLastColumn="0" w:lastRowFirstColumn="0" w:lastRowLastColumn="0"/>
              <w:rPr>
                <w:ins w:id="217" w:author="Holly" w:date="2014-08-01T16:23:00Z"/>
              </w:rPr>
            </w:pPr>
          </w:p>
        </w:tc>
      </w:tr>
    </w:tbl>
    <w:p w:rsidR="00C90089" w:rsidRPr="003E0CB9" w:rsidRDefault="00C90089" w:rsidP="00C90089">
      <w:pPr>
        <w:rPr>
          <w:i/>
        </w:rPr>
      </w:pPr>
      <w:r w:rsidRPr="003E0CB9">
        <w:rPr>
          <w:i/>
        </w:rPr>
        <w:t xml:space="preserve">*Objectives should be tied directly to DOK Levels, an activity, and a form of assessment.  </w:t>
      </w:r>
    </w:p>
    <w:tbl>
      <w:tblPr>
        <w:tblStyle w:val="GridTable1Light-Accent11"/>
        <w:tblW w:w="0" w:type="auto"/>
        <w:tblLook w:val="04A0" w:firstRow="1" w:lastRow="0" w:firstColumn="1" w:lastColumn="0" w:noHBand="0" w:noVBand="1"/>
      </w:tblPr>
      <w:tblGrid>
        <w:gridCol w:w="12950"/>
        <w:tblGridChange w:id="218">
          <w:tblGrid>
            <w:gridCol w:w="12950"/>
          </w:tblGrid>
        </w:tblGridChange>
      </w:tblGrid>
      <w:tr w:rsidR="00C90089" w:rsidTr="003E0CB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50" w:type="dxa"/>
          </w:tcPr>
          <w:p w:rsidR="00C90089" w:rsidRDefault="00C90089" w:rsidP="00C90089">
            <w:r>
              <w:t>Lesson Flow</w:t>
            </w:r>
          </w:p>
        </w:tc>
      </w:tr>
      <w:tr w:rsidR="00C90089" w:rsidTr="009E21F7">
        <w:tblPrEx>
          <w:tblW w:w="0" w:type="auto"/>
          <w:tblPrExChange w:id="219" w:author="Holly" w:date="2014-08-15T20:30:00Z">
            <w:tblPrEx>
              <w:tblW w:w="0" w:type="auto"/>
            </w:tblPrEx>
          </w:tblPrExChange>
        </w:tblPrEx>
        <w:trPr>
          <w:trHeight w:val="1968"/>
          <w:trPrChange w:id="220" w:author="Holly" w:date="2014-08-15T20:30:00Z">
            <w:trPr>
              <w:trHeight w:val="720"/>
            </w:trPr>
          </w:trPrChange>
        </w:trPr>
        <w:tc>
          <w:tcPr>
            <w:cnfStyle w:val="001000000000" w:firstRow="0" w:lastRow="0" w:firstColumn="1" w:lastColumn="0" w:oddVBand="0" w:evenVBand="0" w:oddHBand="0" w:evenHBand="0" w:firstRowFirstColumn="0" w:firstRowLastColumn="0" w:lastRowFirstColumn="0" w:lastRowLastColumn="0"/>
            <w:tcW w:w="12950" w:type="dxa"/>
            <w:tcPrChange w:id="221" w:author="Holly" w:date="2014-08-15T20:30:00Z">
              <w:tcPr>
                <w:tcW w:w="12950" w:type="dxa"/>
              </w:tcPr>
            </w:tcPrChange>
          </w:tcPr>
          <w:p w:rsidR="00C90089" w:rsidRDefault="00C90089" w:rsidP="00427EB7">
            <w:r>
              <w:t>Warm Up/Introduction:</w:t>
            </w:r>
            <w:ins w:id="222" w:author="Holly" w:date="2014-08-01T16:46:00Z">
              <w:r w:rsidR="00AA5079">
                <w:t xml:space="preserve"> </w:t>
              </w:r>
            </w:ins>
            <w:ins w:id="223" w:author="Holly" w:date="2014-08-01T16:49:00Z">
              <w:r w:rsidR="00AA5079">
                <w:t xml:space="preserve">Ask </w:t>
              </w:r>
              <w:r w:rsidR="00242015">
                <w:t>students what they remember from previous lessons about exponents.  Ask them to give examples of exponents in action</w:t>
              </w:r>
            </w:ins>
            <w:ins w:id="224" w:author="Holly" w:date="2014-08-15T17:50:00Z">
              <w:r w:rsidR="00242015">
                <w:t xml:space="preserve"> and discuss how problems like 3x3 can be written as</w:t>
              </w:r>
            </w:ins>
            <w:ins w:id="225" w:author="Holly" w:date="2014-08-15T17:53:00Z">
              <w:r w:rsidR="00242015">
                <w:t xml:space="preserve"> </w:t>
              </w:r>
              <w:proofErr w:type="gramStart"/>
              <w:r w:rsidR="00242015">
                <w:t>3</w:t>
              </w:r>
              <w:r w:rsidR="00242015">
                <w:rPr>
                  <w:vertAlign w:val="superscript"/>
                </w:rPr>
                <w:t>2</w:t>
              </w:r>
            </w:ins>
            <w:ins w:id="226" w:author="Holly" w:date="2014-08-15T17:50:00Z">
              <w:r w:rsidR="00242015">
                <w:t xml:space="preserve"> </w:t>
              </w:r>
            </w:ins>
            <w:ins w:id="227" w:author="Holly" w:date="2014-08-15T17:54:00Z">
              <w:r w:rsidR="00242015">
                <w:t>.</w:t>
              </w:r>
              <w:proofErr w:type="gramEnd"/>
              <w:r w:rsidR="00242015">
                <w:t xml:space="preserve"> </w:t>
              </w:r>
            </w:ins>
            <w:ins w:id="228" w:author="Holly" w:date="2014-08-01T16:50:00Z">
              <w:r w:rsidR="00242015">
                <w:t xml:space="preserve"> </w:t>
              </w:r>
            </w:ins>
            <w:ins w:id="229" w:author="Holly" w:date="2014-08-15T17:54:00Z">
              <w:r w:rsidR="00242015">
                <w:t>T</w:t>
              </w:r>
            </w:ins>
            <w:ins w:id="230" w:author="Holly" w:date="2014-08-01T16:50:00Z">
              <w:r w:rsidR="00242015">
                <w:t>he</w:t>
              </w:r>
            </w:ins>
            <w:ins w:id="231" w:author="Holly" w:date="2014-08-15T17:54:00Z">
              <w:r w:rsidR="00242015">
                <w:t>n ask</w:t>
              </w:r>
            </w:ins>
            <w:ins w:id="232" w:author="Holly" w:date="2014-08-01T16:50:00Z">
              <w:r w:rsidR="00242015">
                <w:t xml:space="preserve"> about what other words they know that are related to </w:t>
              </w:r>
            </w:ins>
            <w:ins w:id="233" w:author="Holly" w:date="2014-08-15T17:54:00Z">
              <w:r w:rsidR="00242015">
                <w:t xml:space="preserve">this </w:t>
              </w:r>
            </w:ins>
            <w:ins w:id="234" w:author="Holly" w:date="2014-08-01T16:50:00Z">
              <w:r w:rsidR="00242015">
                <w:t xml:space="preserve">specific </w:t>
              </w:r>
              <w:proofErr w:type="gramStart"/>
              <w:r w:rsidR="00242015">
                <w:t>exponents(</w:t>
              </w:r>
              <w:proofErr w:type="gramEnd"/>
              <w:r w:rsidR="00242015">
                <w:t>squared)</w:t>
              </w:r>
            </w:ins>
            <w:ins w:id="235" w:author="Holly" w:date="2014-08-01T16:49:00Z">
              <w:r w:rsidR="00242015">
                <w:t xml:space="preserve"> </w:t>
              </w:r>
            </w:ins>
            <w:ins w:id="236" w:author="Holly" w:date="2014-08-15T17:55:00Z">
              <w:r w:rsidR="00242015">
                <w:t xml:space="preserve"> </w:t>
              </w:r>
            </w:ins>
            <w:ins w:id="237" w:author="Holly" w:date="2014-08-01T16:49:00Z">
              <w:r w:rsidR="00242015">
                <w:t xml:space="preserve">Then explain how the idea of </w:t>
              </w:r>
            </w:ins>
            <w:ins w:id="238" w:author="Holly" w:date="2014-08-01T16:51:00Z">
              <w:r w:rsidR="00242015">
                <w:t xml:space="preserve">squaring can apply to measuring using rectangles and squares. </w:t>
              </w:r>
            </w:ins>
            <w:proofErr w:type="spellStart"/>
            <w:ins w:id="239" w:author="Holly" w:date="2014-08-15T17:55:00Z">
              <w:r w:rsidR="00242015">
                <w:t>Ask</w:t>
              </w:r>
            </w:ins>
            <w:ins w:id="240" w:author="Holly" w:date="2014-08-15T17:56:00Z">
              <w:r w:rsidR="00242015">
                <w:t>s</w:t>
              </w:r>
            </w:ins>
            <w:ins w:id="241" w:author="Holly" w:date="2014-08-15T17:55:00Z">
              <w:r w:rsidR="00242015">
                <w:t>“if</w:t>
              </w:r>
              <w:proofErr w:type="spellEnd"/>
              <w:r w:rsidR="00242015">
                <w:t xml:space="preserve"> you were buying a piece of carpet for a </w:t>
              </w:r>
            </w:ins>
            <w:ins w:id="242" w:author="Holly" w:date="2014-08-15T17:56:00Z">
              <w:r w:rsidR="00242015">
                <w:t xml:space="preserve">space that was 3 feet by 3 feet, what does that mean.”  Ask </w:t>
              </w:r>
            </w:ins>
            <w:ins w:id="243" w:author="Holly" w:date="2014-08-15T17:57:00Z">
              <w:r w:rsidR="00242015">
                <w:t xml:space="preserve">“how is carpet bought </w:t>
              </w:r>
            </w:ins>
            <w:proofErr w:type="gramStart"/>
            <w:ins w:id="244" w:author="Holly" w:date="2014-08-15T17:58:00Z">
              <w:r w:rsidR="00242015">
                <w:t>“ and</w:t>
              </w:r>
              <w:proofErr w:type="gramEnd"/>
              <w:r w:rsidR="00242015">
                <w:t xml:space="preserve"> explain that if they don’t know it that carpet is always bought in square feet, </w:t>
              </w:r>
            </w:ins>
            <w:ins w:id="245" w:author="Holly" w:date="2014-08-15T17:59:00Z">
              <w:r w:rsidR="00242015">
                <w:t>yards, and other measurements.</w:t>
              </w:r>
            </w:ins>
            <w:ins w:id="246" w:author="Holly" w:date="2014-08-15T17:58:00Z">
              <w:r w:rsidR="00242015">
                <w:t xml:space="preserve"> </w:t>
              </w:r>
            </w:ins>
            <w:ins w:id="247" w:author="Holly" w:date="2014-08-15T18:00:00Z">
              <w:r w:rsidR="00242015">
                <w:t xml:space="preserve"> S</w:t>
              </w:r>
            </w:ins>
            <w:ins w:id="248" w:author="Holly" w:date="2014-08-15T17:58:00Z">
              <w:r w:rsidR="00242015">
                <w:t xml:space="preserve">how </w:t>
              </w:r>
            </w:ins>
            <w:ins w:id="249" w:author="Holly" w:date="2014-08-15T17:59:00Z">
              <w:r w:rsidR="00242015">
                <w:t>how</w:t>
              </w:r>
            </w:ins>
            <w:ins w:id="250" w:author="Holly" w:date="2014-08-15T17:58:00Z">
              <w:r w:rsidR="00242015">
                <w:t xml:space="preserve"> the 3x3 shape makes a </w:t>
              </w:r>
            </w:ins>
            <w:ins w:id="251" w:author="Holly" w:date="2014-08-15T17:59:00Z">
              <w:r w:rsidR="00242015">
                <w:t xml:space="preserve">perfect </w:t>
              </w:r>
            </w:ins>
            <w:ins w:id="252" w:author="Holly" w:date="2014-08-15T17:58:00Z">
              <w:r w:rsidR="00242015">
                <w:t>square</w:t>
              </w:r>
            </w:ins>
            <w:ins w:id="253" w:author="Holly" w:date="2014-08-15T18:00:00Z">
              <w:r w:rsidR="00242015">
                <w:t xml:space="preserve">.  Discuss other perfect squares and what is necessary to make it a perfect square.  Then ask </w:t>
              </w:r>
            </w:ins>
            <w:ins w:id="254" w:author="Holly" w:date="2014-08-15T18:01:00Z">
              <w:r w:rsidR="00242015">
                <w:t>“if you were to carpet a small room that measured 6 feet by 7 feet.  Would you still buy your carpet in square measurements?</w:t>
              </w:r>
            </w:ins>
            <w:ins w:id="255" w:author="Holly" w:date="2014-08-15T18:02:00Z">
              <w:r w:rsidR="00242015">
                <w:t>”</w:t>
              </w:r>
            </w:ins>
          </w:p>
        </w:tc>
      </w:tr>
      <w:tr w:rsidR="00C90089" w:rsidTr="003E0CB9">
        <w:trPr>
          <w:trHeight w:val="720"/>
        </w:trPr>
        <w:tc>
          <w:tcPr>
            <w:cnfStyle w:val="001000000000" w:firstRow="0" w:lastRow="0" w:firstColumn="1" w:lastColumn="0" w:oddVBand="0" w:evenVBand="0" w:oddHBand="0" w:evenHBand="0" w:firstRowFirstColumn="0" w:firstRowLastColumn="0" w:lastRowFirstColumn="0" w:lastRowLastColumn="0"/>
            <w:tcW w:w="12950" w:type="dxa"/>
          </w:tcPr>
          <w:p w:rsidR="00E57A1D" w:rsidRPr="00E57A1D" w:rsidRDefault="003E0CB9" w:rsidP="000C6E09">
            <w:pPr>
              <w:spacing w:after="160" w:line="259" w:lineRule="auto"/>
              <w:rPr>
                <w:ins w:id="256" w:author="Holly" w:date="2014-09-14T16:59:00Z"/>
                <w:b w:val="0"/>
              </w:rPr>
            </w:pPr>
            <w:r>
              <w:lastRenderedPageBreak/>
              <w:t>Direct Instruction/Classroom Activities</w:t>
            </w:r>
            <w:del w:id="257" w:author="Holly" w:date="2014-08-15T18:02:00Z">
              <w:r w:rsidDel="000C6E09">
                <w:delText>:</w:delText>
              </w:r>
            </w:del>
            <w:ins w:id="258" w:author="Holly" w:date="2014-09-14T16:59:00Z">
              <w:r w:rsidR="00E57A1D">
                <w:t>1.</w:t>
              </w:r>
            </w:ins>
            <w:ins w:id="259" w:author="Holly" w:date="2014-09-14T17:07:00Z">
              <w:r w:rsidR="00E57A1D">
                <w:t xml:space="preserve"> </w:t>
              </w:r>
              <w:r w:rsidR="00242015">
                <w:t>Using</w:t>
              </w:r>
              <w:r w:rsidR="00E57A1D">
                <w:rPr>
                  <w:b w:val="0"/>
                </w:rPr>
                <w:t xml:space="preserve"> the centimeter graph paper, have the students draw </w:t>
              </w:r>
            </w:ins>
            <w:ins w:id="260" w:author="Holly" w:date="2014-09-14T17:08:00Z">
              <w:r w:rsidR="00E57A1D">
                <w:rPr>
                  <w:b w:val="0"/>
                </w:rPr>
                <w:t xml:space="preserve">rectangular </w:t>
              </w:r>
              <w:proofErr w:type="gramStart"/>
              <w:r w:rsidR="00E57A1D">
                <w:rPr>
                  <w:b w:val="0"/>
                </w:rPr>
                <w:t xml:space="preserve">shapes </w:t>
              </w:r>
            </w:ins>
            <w:ins w:id="261" w:author="Holly" w:date="2014-09-14T17:07:00Z">
              <w:r w:rsidR="00E57A1D">
                <w:rPr>
                  <w:b w:val="0"/>
                </w:rPr>
                <w:t xml:space="preserve"> that</w:t>
              </w:r>
              <w:proofErr w:type="gramEnd"/>
              <w:r w:rsidR="00E57A1D">
                <w:rPr>
                  <w:b w:val="0"/>
                </w:rPr>
                <w:t xml:space="preserve"> are 3x5, 2x4, and 3x3.</w:t>
              </w:r>
            </w:ins>
            <w:ins w:id="262" w:author="Holly" w:date="2014-09-14T17:09:00Z">
              <w:r w:rsidR="00E57A1D">
                <w:rPr>
                  <w:b w:val="0"/>
                </w:rPr>
                <w:t xml:space="preserve">  Then have </w:t>
              </w:r>
              <w:proofErr w:type="gramStart"/>
              <w:r w:rsidR="00E57A1D">
                <w:rPr>
                  <w:b w:val="0"/>
                </w:rPr>
                <w:t>them</w:t>
              </w:r>
              <w:proofErr w:type="gramEnd"/>
              <w:r w:rsidR="00E57A1D">
                <w:rPr>
                  <w:b w:val="0"/>
                </w:rPr>
                <w:t xml:space="preserve"> cut-out a length of string that goes around the edge of the first shape (3x5).  </w:t>
              </w:r>
              <w:r w:rsidR="00FA2BCD">
                <w:rPr>
                  <w:b w:val="0"/>
                </w:rPr>
                <w:t xml:space="preserve">Once the string is cut, have them measure the string using the centimeter rulers.  Once they have </w:t>
              </w:r>
            </w:ins>
            <w:ins w:id="263" w:author="Holly" w:date="2014-09-14T17:12:00Z">
              <w:r w:rsidR="00FA2BCD">
                <w:rPr>
                  <w:b w:val="0"/>
                </w:rPr>
                <w:t>found th</w:t>
              </w:r>
            </w:ins>
            <w:ins w:id="264" w:author="Holly" w:date="2014-09-14T17:09:00Z">
              <w:r w:rsidR="00FA2BCD">
                <w:rPr>
                  <w:b w:val="0"/>
                </w:rPr>
                <w:t xml:space="preserve">eir measurement, explain how they just found the perimeter of the shape and how that is a linear measurement </w:t>
              </w:r>
            </w:ins>
            <w:ins w:id="265" w:author="Holly" w:date="2014-09-14T17:11:00Z">
              <w:r w:rsidR="00FA2BCD">
                <w:rPr>
                  <w:b w:val="0"/>
                </w:rPr>
                <w:t>–</w:t>
              </w:r>
            </w:ins>
            <w:ins w:id="266" w:author="Holly" w:date="2014-09-14T17:09:00Z">
              <w:r w:rsidR="00FA2BCD">
                <w:rPr>
                  <w:b w:val="0"/>
                </w:rPr>
                <w:t xml:space="preserve">hence </w:t>
              </w:r>
            </w:ins>
            <w:ins w:id="267" w:author="Holly" w:date="2014-09-14T17:11:00Z">
              <w:r w:rsidR="00FA2BCD">
                <w:rPr>
                  <w:b w:val="0"/>
                </w:rPr>
                <w:t xml:space="preserve">the string lays out in a straight line.  Then ask the students what might be an easier way of finding the perimeter of the next shape.  </w:t>
              </w:r>
            </w:ins>
            <w:proofErr w:type="spellStart"/>
            <w:ins w:id="268" w:author="Holly" w:date="2014-09-14T17:12:00Z">
              <w:r w:rsidR="00FA2BCD">
                <w:rPr>
                  <w:b w:val="0"/>
                </w:rPr>
                <w:t>Hve</w:t>
              </w:r>
              <w:proofErr w:type="spellEnd"/>
              <w:r w:rsidR="00FA2BCD">
                <w:rPr>
                  <w:b w:val="0"/>
                </w:rPr>
                <w:t xml:space="preserve"> them stretch the edge of the string over the width and write that measurement down, then over the length and write that down.  How could they use those 2 measurements to find the perimeter for the next shape and then the 3</w:t>
              </w:r>
              <w:r w:rsidR="00242015" w:rsidRPr="00242015">
                <w:rPr>
                  <w:vertAlign w:val="superscript"/>
                  <w:rPrChange w:id="269" w:author="Holly" w:date="2014-09-14T17:14:00Z">
                    <w:rPr/>
                  </w:rPrChange>
                </w:rPr>
                <w:t>rd</w:t>
              </w:r>
              <w:r w:rsidR="00FA2BCD">
                <w:rPr>
                  <w:b w:val="0"/>
                </w:rPr>
                <w:t xml:space="preserve"> </w:t>
              </w:r>
            </w:ins>
            <w:proofErr w:type="gramStart"/>
            <w:ins w:id="270" w:author="Holly" w:date="2014-09-14T17:14:00Z">
              <w:r w:rsidR="00FA2BCD">
                <w:rPr>
                  <w:b w:val="0"/>
                </w:rPr>
                <w:t>one.</w:t>
              </w:r>
            </w:ins>
            <w:proofErr w:type="gramEnd"/>
          </w:p>
          <w:p w:rsidR="000C6E09" w:rsidRDefault="00E57A1D" w:rsidP="000C6E09">
            <w:pPr>
              <w:rPr>
                <w:ins w:id="271" w:author="Holly" w:date="2014-08-15T18:06:00Z"/>
                <w:b w:val="0"/>
              </w:rPr>
            </w:pPr>
            <w:proofErr w:type="gramStart"/>
            <w:ins w:id="272" w:author="Holly" w:date="2014-09-14T16:59:00Z">
              <w:r>
                <w:t>2.</w:t>
              </w:r>
            </w:ins>
            <w:ins w:id="273" w:author="Holly" w:date="2014-08-15T18:02:00Z">
              <w:r w:rsidR="000C6E09">
                <w:t>.</w:t>
              </w:r>
              <w:proofErr w:type="gramEnd"/>
              <w:r w:rsidR="000C6E09">
                <w:t xml:space="preserve"> </w:t>
              </w:r>
              <w:r w:rsidR="00F70485">
                <w:t xml:space="preserve">Pass </w:t>
              </w:r>
              <w:r w:rsidR="00F70485" w:rsidRPr="0076560F">
                <w:t xml:space="preserve">out </w:t>
              </w:r>
            </w:ins>
            <w:ins w:id="274" w:author="Holly" w:date="2014-08-15T18:03:00Z">
              <w:r w:rsidR="00242015">
                <w:t>Handout # 1</w:t>
              </w:r>
              <w:r w:rsidR="000C6E09" w:rsidRPr="008A7696">
                <w:rPr>
                  <w:b w:val="0"/>
                </w:rPr>
                <w:t>,</w:t>
              </w:r>
              <w:r w:rsidR="000C6E09">
                <w:rPr>
                  <w:b w:val="0"/>
                </w:rPr>
                <w:t xml:space="preserve"> centimeter rulers and cut-out centimeter squares.  Ask the students to measure the widths and lengths of all the shapes in centimeters.  </w:t>
              </w:r>
            </w:ins>
            <w:proofErr w:type="gramStart"/>
            <w:ins w:id="275" w:author="Holly" w:date="2014-08-15T18:05:00Z">
              <w:r w:rsidR="000C6E09">
                <w:rPr>
                  <w:b w:val="0"/>
                </w:rPr>
                <w:t xml:space="preserve">Stress </w:t>
              </w:r>
            </w:ins>
            <w:ins w:id="276" w:author="Holly" w:date="2014-08-15T18:03:00Z">
              <w:r w:rsidR="000C6E09">
                <w:rPr>
                  <w:b w:val="0"/>
                </w:rPr>
                <w:t xml:space="preserve"> how</w:t>
              </w:r>
              <w:proofErr w:type="gramEnd"/>
              <w:r w:rsidR="000C6E09">
                <w:rPr>
                  <w:b w:val="0"/>
                </w:rPr>
                <w:t xml:space="preserve"> the outline represents a </w:t>
              </w:r>
              <w:r w:rsidR="000C6E09" w:rsidRPr="00F146B8">
                <w:rPr>
                  <w:b w:val="0"/>
                </w:rPr>
                <w:t>linear measurement only</w:t>
              </w:r>
              <w:r w:rsidR="000C6E09">
                <w:rPr>
                  <w:b w:val="0"/>
                </w:rPr>
                <w:t xml:space="preserve"> and how that makes the perimeter of the shape.  Have them record it on their sheets </w:t>
              </w:r>
            </w:ins>
            <w:ins w:id="277" w:author="Holly" w:date="2014-08-15T18:06:00Z">
              <w:r w:rsidR="000C6E09">
                <w:rPr>
                  <w:b w:val="0"/>
                </w:rPr>
                <w:t xml:space="preserve"> (use the string here if necessary to outline a shape on the board)</w:t>
              </w:r>
            </w:ins>
          </w:p>
          <w:p w:rsidR="00F146B8" w:rsidRDefault="000C6E09" w:rsidP="000C6E09">
            <w:pPr>
              <w:rPr>
                <w:ins w:id="278" w:author="Holly" w:date="2014-08-15T18:41:00Z"/>
                <w:b w:val="0"/>
              </w:rPr>
            </w:pPr>
            <w:ins w:id="279" w:author="Holly" w:date="2014-08-15T18:06:00Z">
              <w:r>
                <w:rPr>
                  <w:b w:val="0"/>
                </w:rPr>
                <w:t xml:space="preserve">Explain that several of the shapes have been rotated </w:t>
              </w:r>
            </w:ins>
            <w:ins w:id="280" w:author="Holly" w:date="2014-08-15T18:07:00Z">
              <w:r>
                <w:rPr>
                  <w:b w:val="0"/>
                </w:rPr>
                <w:t xml:space="preserve">and how that does not affect what the area or perimeter are.   Ask students if there are alternative ways </w:t>
              </w:r>
            </w:ins>
            <w:ins w:id="281" w:author="Holly" w:date="2014-08-15T18:08:00Z">
              <w:r w:rsidR="001B5FF2">
                <w:rPr>
                  <w:b w:val="0"/>
                </w:rPr>
                <w:t>to find the perimeter rather than just adding up all the sides.  (</w:t>
              </w:r>
              <w:proofErr w:type="gramStart"/>
              <w:r w:rsidR="001B5FF2">
                <w:rPr>
                  <w:b w:val="0"/>
                </w:rPr>
                <w:t>square</w:t>
              </w:r>
              <w:proofErr w:type="gramEnd"/>
              <w:r w:rsidR="001B5FF2">
                <w:rPr>
                  <w:b w:val="0"/>
                </w:rPr>
                <w:t xml:space="preserve"> =4</w:t>
              </w:r>
            </w:ins>
            <w:ins w:id="282" w:author="Holly" w:date="2014-08-15T18:09:00Z">
              <w:r w:rsidR="001B5FF2">
                <w:rPr>
                  <w:b w:val="0"/>
                </w:rPr>
                <w:t xml:space="preserve">xside/rectangle=2xlength + 2x width).  After completing the perimeter questions, have them fill in </w:t>
              </w:r>
            </w:ins>
            <w:ins w:id="283" w:author="Holly" w:date="2014-08-15T18:12:00Z">
              <w:r w:rsidR="001B5FF2">
                <w:rPr>
                  <w:b w:val="0"/>
                </w:rPr>
                <w:t xml:space="preserve">one square </w:t>
              </w:r>
            </w:ins>
            <w:ins w:id="284" w:author="Holly" w:date="2014-08-15T18:09:00Z">
              <w:r w:rsidR="001B5FF2">
                <w:rPr>
                  <w:b w:val="0"/>
                </w:rPr>
                <w:t>shape</w:t>
              </w:r>
            </w:ins>
            <w:ins w:id="285" w:author="Holly" w:date="2014-08-15T18:12:00Z">
              <w:r w:rsidR="001B5FF2">
                <w:rPr>
                  <w:b w:val="0"/>
                </w:rPr>
                <w:t xml:space="preserve"> and one rectangular shape</w:t>
              </w:r>
            </w:ins>
            <w:ins w:id="286" w:author="Holly" w:date="2014-08-15T18:09:00Z">
              <w:r w:rsidR="001B5FF2">
                <w:rPr>
                  <w:b w:val="0"/>
                </w:rPr>
                <w:t xml:space="preserve"> with the centimeter squares.  Discuss how the perfect squares (like the 3x3) are filled with squares, but so are the rectangles which are not perfect </w:t>
              </w:r>
              <w:proofErr w:type="gramStart"/>
              <w:r w:rsidR="001B5FF2">
                <w:rPr>
                  <w:b w:val="0"/>
                </w:rPr>
                <w:t xml:space="preserve">squares </w:t>
              </w:r>
            </w:ins>
            <w:ins w:id="287" w:author="Holly" w:date="2014-08-15T18:12:00Z">
              <w:r w:rsidR="001B5FF2">
                <w:rPr>
                  <w:b w:val="0"/>
                </w:rPr>
                <w:t>.</w:t>
              </w:r>
              <w:proofErr w:type="gramEnd"/>
              <w:r w:rsidR="001B5FF2">
                <w:rPr>
                  <w:b w:val="0"/>
                </w:rPr>
                <w:t xml:space="preserve">  Discuss how the inside of the shape is called are</w:t>
              </w:r>
            </w:ins>
            <w:ins w:id="288" w:author="Holly" w:date="2014-08-15T18:44:00Z">
              <w:r w:rsidR="008A7696">
                <w:rPr>
                  <w:b w:val="0"/>
                </w:rPr>
                <w:t>a</w:t>
              </w:r>
            </w:ins>
            <w:ins w:id="289" w:author="Holly" w:date="2014-08-15T18:12:00Z">
              <w:r w:rsidR="001B5FF2">
                <w:rPr>
                  <w:b w:val="0"/>
                </w:rPr>
                <w:t xml:space="preserve"> because it has a length and width filling up a 2-dimensional space.  Ask </w:t>
              </w:r>
            </w:ins>
            <w:ins w:id="290" w:author="Holly" w:date="2014-08-15T18:15:00Z">
              <w:r w:rsidR="001B5FF2">
                <w:rPr>
                  <w:b w:val="0"/>
                </w:rPr>
                <w:t>“what did we use to cover this space? (Squares)</w:t>
              </w:r>
            </w:ins>
            <w:ins w:id="291" w:author="Holly" w:date="2014-08-15T18:44:00Z">
              <w:r w:rsidR="008A7696">
                <w:rPr>
                  <w:b w:val="0"/>
                </w:rPr>
                <w:t xml:space="preserve">  </w:t>
              </w:r>
            </w:ins>
            <w:ins w:id="292" w:author="Holly" w:date="2014-08-15T18:37:00Z">
              <w:r w:rsidR="00F146B8">
                <w:t>All area is measured in square units.</w:t>
              </w:r>
            </w:ins>
            <w:ins w:id="293" w:author="Holly" w:date="2014-08-15T18:38:00Z">
              <w:r w:rsidR="00F146B8">
                <w:t xml:space="preserve">  </w:t>
              </w:r>
              <w:r w:rsidR="00F146B8">
                <w:rPr>
                  <w:b w:val="0"/>
                </w:rPr>
                <w:t xml:space="preserve">In this case it is square centimeters because the measurement of the lengths and widths are in centimeters.  Ask the class how we could </w:t>
              </w:r>
            </w:ins>
            <w:ins w:id="294" w:author="Holly" w:date="2014-08-15T18:39:00Z">
              <w:r w:rsidR="00F146B8">
                <w:rPr>
                  <w:b w:val="0"/>
                </w:rPr>
                <w:t>figure out how many squares it would take to cover an area that is 22</w:t>
              </w:r>
            </w:ins>
            <w:ins w:id="295" w:author="Holly" w:date="2014-08-15T18:41:00Z">
              <w:r w:rsidR="008A7696">
                <w:rPr>
                  <w:b w:val="0"/>
                </w:rPr>
                <w:t>cm</w:t>
              </w:r>
            </w:ins>
            <w:ins w:id="296" w:author="Holly" w:date="2014-08-15T18:39:00Z">
              <w:r w:rsidR="00F146B8">
                <w:rPr>
                  <w:b w:val="0"/>
                </w:rPr>
                <w:t xml:space="preserve"> by 10</w:t>
              </w:r>
            </w:ins>
            <w:ins w:id="297" w:author="Holly" w:date="2014-08-15T18:41:00Z">
              <w:r w:rsidR="008A7696">
                <w:rPr>
                  <w:b w:val="0"/>
                </w:rPr>
                <w:t>cm</w:t>
              </w:r>
            </w:ins>
            <w:ins w:id="298" w:author="Holly" w:date="2014-08-15T18:39:00Z">
              <w:r w:rsidR="00F146B8">
                <w:rPr>
                  <w:b w:val="0"/>
                </w:rPr>
                <w:t xml:space="preserve">?  </w:t>
              </w:r>
            </w:ins>
            <w:ins w:id="299" w:author="Holly" w:date="2014-08-15T18:40:00Z">
              <w:r w:rsidR="008A7696">
                <w:rPr>
                  <w:b w:val="0"/>
                </w:rPr>
                <w:t>(we could multiply length times width to get an area of 220 s</w:t>
              </w:r>
            </w:ins>
            <w:ins w:id="300" w:author="Holly" w:date="2014-08-15T18:41:00Z">
              <w:r w:rsidR="008A7696">
                <w:rPr>
                  <w:b w:val="0"/>
                </w:rPr>
                <w:t>quare centimeters)</w:t>
              </w:r>
            </w:ins>
            <w:ins w:id="301" w:author="Holly" w:date="2014-08-15T18:45:00Z">
              <w:r w:rsidR="008A7696">
                <w:rPr>
                  <w:b w:val="0"/>
                </w:rPr>
                <w:t xml:space="preserve"> Have them finish the area problems on this worksheet.   Remind students that perimeter is a linear measurement, but area is </w:t>
              </w:r>
              <w:r w:rsidR="008A7696">
                <w:t>ALWAYS IN SQUARE UNITS</w:t>
              </w:r>
              <w:r w:rsidR="008A7696">
                <w:rPr>
                  <w:b w:val="0"/>
                </w:rPr>
                <w:t>, so they will have to label the area measurements as squared measurements, not squared numbers</w:t>
              </w:r>
            </w:ins>
          </w:p>
          <w:p w:rsidR="008A7696" w:rsidRDefault="0076560F" w:rsidP="008A7696">
            <w:pPr>
              <w:rPr>
                <w:ins w:id="302" w:author="Holly" w:date="2014-08-15T18:46:00Z"/>
              </w:rPr>
            </w:pPr>
            <w:ins w:id="303" w:author="Holly" w:date="2014-08-15T18:41:00Z">
              <w:r>
                <w:t>2</w:t>
              </w:r>
            </w:ins>
            <w:ins w:id="304" w:author="Holly" w:date="2014-09-14T20:38:00Z">
              <w:r>
                <w:t xml:space="preserve">a. </w:t>
              </w:r>
            </w:ins>
            <w:ins w:id="305" w:author="Holly" w:date="2014-08-15T18:41:00Z">
              <w:r w:rsidR="008A7696">
                <w:t xml:space="preserve">  </w:t>
              </w:r>
              <w:r w:rsidR="00F70485">
                <w:t>Individual practice using handout #2</w:t>
              </w:r>
            </w:ins>
            <w:ins w:id="306" w:author="Holly" w:date="2014-08-15T18:42:00Z">
              <w:r w:rsidR="008A7696">
                <w:t xml:space="preserve">  </w:t>
              </w:r>
            </w:ins>
          </w:p>
          <w:p w:rsidR="008A7696" w:rsidRDefault="008A7696" w:rsidP="008A7696">
            <w:pPr>
              <w:rPr>
                <w:ins w:id="307" w:author="Holly" w:date="2014-09-14T17:01:00Z"/>
                <w:b w:val="0"/>
              </w:rPr>
            </w:pPr>
            <w:ins w:id="308" w:author="Holly" w:date="2014-08-15T18:46:00Z">
              <w:r w:rsidRPr="00AB6911">
                <w:t xml:space="preserve">3.  </w:t>
              </w:r>
              <w:r w:rsidR="00F70485">
                <w:t xml:space="preserve">Pass out Handout #3.  </w:t>
              </w:r>
              <w:r>
                <w:rPr>
                  <w:b w:val="0"/>
                </w:rPr>
                <w:t xml:space="preserve">Ask students what they think it is?  Discuss.  Explain that it is a 2-dimensional drawing of a 3-dimensional figure.  We call these types of drawings </w:t>
              </w:r>
            </w:ins>
            <w:ins w:id="309" w:author="Holly" w:date="2014-08-15T18:48:00Z">
              <w:r>
                <w:rPr>
                  <w:b w:val="0"/>
                </w:rPr>
                <w:t>“nets”.  Discuss how this net will make a cube. Tell the students that they are going to design this cube.  It is the blueprint for a bean-bag stool.  Explain that the colored tabs are not part of the net, they are just there to help us tape our final design together.  Have the students figure</w:t>
              </w:r>
            </w:ins>
            <w:ins w:id="310" w:author="Holly" w:date="2014-08-15T18:50:00Z">
              <w:r>
                <w:rPr>
                  <w:b w:val="0"/>
                </w:rPr>
                <w:t xml:space="preserve"> the surface area of this cube and discuss that this </w:t>
              </w:r>
            </w:ins>
            <w:ins w:id="311" w:author="Holly" w:date="2014-08-15T18:51:00Z">
              <w:r>
                <w:rPr>
                  <w:b w:val="0"/>
                </w:rPr>
                <w:t>measurement represents how much material is needed to make the cube-shaped stool</w:t>
              </w:r>
              <w:proofErr w:type="gramStart"/>
              <w:r>
                <w:rPr>
                  <w:b w:val="0"/>
                </w:rPr>
                <w:t>,</w:t>
              </w:r>
              <w:r w:rsidR="00AB6911">
                <w:rPr>
                  <w:b w:val="0"/>
                </w:rPr>
                <w:t xml:space="preserve">  Ask</w:t>
              </w:r>
              <w:proofErr w:type="gramEnd"/>
              <w:r w:rsidR="00AB6911">
                <w:rPr>
                  <w:b w:val="0"/>
                </w:rPr>
                <w:t xml:space="preserve"> if there is an easier way to figure the area?  Dis cuss (Formula= 6s</w:t>
              </w:r>
            </w:ins>
            <w:ins w:id="312" w:author="Holly" w:date="2014-08-15T18:52:00Z">
              <w:r w:rsidR="00AB6911">
                <w:rPr>
                  <w:b w:val="0"/>
                  <w:vertAlign w:val="superscript"/>
                </w:rPr>
                <w:t>2</w:t>
              </w:r>
              <w:proofErr w:type="gramStart"/>
              <w:r w:rsidR="00AB6911">
                <w:rPr>
                  <w:b w:val="0"/>
                  <w:vertAlign w:val="superscript"/>
                </w:rPr>
                <w:t xml:space="preserve">)  </w:t>
              </w:r>
              <w:r w:rsidR="00242015" w:rsidRPr="00242015">
                <w:rPr>
                  <w:rPrChange w:id="313" w:author="Holly" w:date="2014-08-15T18:52:00Z">
                    <w:rPr>
                      <w:vertAlign w:val="superscript"/>
                    </w:rPr>
                  </w:rPrChange>
                </w:rPr>
                <w:t>Allow</w:t>
              </w:r>
              <w:proofErr w:type="gramEnd"/>
              <w:r w:rsidR="00242015" w:rsidRPr="00242015">
                <w:rPr>
                  <w:rPrChange w:id="314" w:author="Holly" w:date="2014-08-15T18:52:00Z">
                    <w:rPr>
                      <w:vertAlign w:val="superscript"/>
                    </w:rPr>
                  </w:rPrChange>
                </w:rPr>
                <w:t xml:space="preserve"> students a few minutes to desig</w:t>
              </w:r>
            </w:ins>
            <w:ins w:id="315" w:author="Holly" w:date="2014-08-15T18:53:00Z">
              <w:r w:rsidR="00AB6911">
                <w:rPr>
                  <w:b w:val="0"/>
                </w:rPr>
                <w:t xml:space="preserve">n and color their cubes and tape together.  You could mention that if we were going to fill the </w:t>
              </w:r>
            </w:ins>
            <w:ins w:id="316" w:author="Holly" w:date="2014-08-15T18:55:00Z">
              <w:r w:rsidR="00AB6911">
                <w:rPr>
                  <w:b w:val="0"/>
                </w:rPr>
                <w:t xml:space="preserve">cube with </w:t>
              </w:r>
            </w:ins>
            <w:ins w:id="317" w:author="Holly" w:date="2014-08-15T18:56:00Z">
              <w:r w:rsidR="00AB6911">
                <w:rPr>
                  <w:b w:val="0"/>
                </w:rPr>
                <w:t>Styrofoam</w:t>
              </w:r>
            </w:ins>
            <w:ins w:id="318" w:author="Holly" w:date="2014-08-15T18:55:00Z">
              <w:r w:rsidR="00AB6911">
                <w:rPr>
                  <w:b w:val="0"/>
                </w:rPr>
                <w:t>,</w:t>
              </w:r>
            </w:ins>
            <w:ins w:id="319" w:author="Holly" w:date="2014-08-15T18:56:00Z">
              <w:r w:rsidR="00AB6911">
                <w:rPr>
                  <w:b w:val="0"/>
                </w:rPr>
                <w:t xml:space="preserve"> we would be doing a measurement called “volume”, but that is for another time.  Today we are only concerned with how much material we need to make the cube.</w:t>
              </w:r>
            </w:ins>
          </w:p>
          <w:p w:rsidR="00E57A1D" w:rsidRDefault="00242015" w:rsidP="008A7696">
            <w:pPr>
              <w:rPr>
                <w:ins w:id="320" w:author="Holly" w:date="2014-08-15T18:58:00Z"/>
                <w:b w:val="0"/>
              </w:rPr>
            </w:pPr>
            <w:ins w:id="321" w:author="Holly" w:date="2014-09-14T17:01:00Z">
              <w:r>
                <w:t>4.</w:t>
              </w:r>
              <w:r w:rsidR="00E57A1D">
                <w:rPr>
                  <w:b w:val="0"/>
                </w:rPr>
                <w:t xml:space="preserve"> </w:t>
              </w:r>
              <w:r>
                <w:t>Review</w:t>
              </w:r>
              <w:r w:rsidR="00E57A1D">
                <w:rPr>
                  <w:b w:val="0"/>
                </w:rPr>
                <w:t xml:space="preserve"> with students what they have learned from this part of the lesson.  Ha</w:t>
              </w:r>
            </w:ins>
            <w:ins w:id="322" w:author="Holly" w:date="2014-09-14T17:02:00Z">
              <w:r w:rsidR="00E57A1D">
                <w:rPr>
                  <w:b w:val="0"/>
                </w:rPr>
                <w:t xml:space="preserve">ve them verbalize the steps they went through to get their answers to check on whether they have </w:t>
              </w:r>
            </w:ins>
            <w:ins w:id="323" w:author="Holly" w:date="2014-09-14T17:03:00Z">
              <w:r w:rsidR="00E57A1D">
                <w:rPr>
                  <w:b w:val="0"/>
                </w:rPr>
                <w:t>gotten</w:t>
              </w:r>
            </w:ins>
            <w:ins w:id="324" w:author="Holly" w:date="2014-09-14T17:02:00Z">
              <w:r w:rsidR="00E57A1D">
                <w:rPr>
                  <w:b w:val="0"/>
                </w:rPr>
                <w:t xml:space="preserve"> </w:t>
              </w:r>
            </w:ins>
            <w:ins w:id="325" w:author="Holly" w:date="2014-09-14T17:03:00Z">
              <w:r w:rsidR="00E57A1D">
                <w:rPr>
                  <w:b w:val="0"/>
                </w:rPr>
                <w:t>the concept.</w:t>
              </w:r>
            </w:ins>
          </w:p>
          <w:p w:rsidR="0076560F" w:rsidRDefault="0076560F" w:rsidP="008A7696">
            <w:pPr>
              <w:rPr>
                <w:ins w:id="326" w:author="Holly" w:date="2014-09-14T20:47:00Z"/>
              </w:rPr>
            </w:pPr>
          </w:p>
          <w:p w:rsidR="0076560F" w:rsidRDefault="0076560F" w:rsidP="008A7696">
            <w:pPr>
              <w:rPr>
                <w:ins w:id="327" w:author="Holly" w:date="2014-09-14T20:47:00Z"/>
              </w:rPr>
            </w:pPr>
          </w:p>
          <w:p w:rsidR="00E57A1D" w:rsidRDefault="00E57A1D" w:rsidP="008A7696">
            <w:pPr>
              <w:rPr>
                <w:ins w:id="328" w:author="Holly" w:date="2014-09-14T17:00:00Z"/>
              </w:rPr>
            </w:pPr>
            <w:ins w:id="329" w:author="Holly" w:date="2014-09-14T17:00:00Z">
              <w:r>
                <w:lastRenderedPageBreak/>
                <w:t>Day 2 of lesson:</w:t>
              </w:r>
            </w:ins>
          </w:p>
          <w:p w:rsidR="00AB6911" w:rsidRDefault="00E57A1D" w:rsidP="008A7696">
            <w:pPr>
              <w:rPr>
                <w:ins w:id="330" w:author="Holly" w:date="2014-08-15T19:08:00Z"/>
                <w:b w:val="0"/>
              </w:rPr>
            </w:pPr>
            <w:ins w:id="331" w:author="Holly" w:date="2014-09-14T17:01:00Z">
              <w:r>
                <w:t>1.</w:t>
              </w:r>
            </w:ins>
            <w:ins w:id="332" w:author="Holly" w:date="2014-08-15T18:58:00Z">
              <w:r w:rsidR="00F70485">
                <w:t xml:space="preserve">  </w:t>
              </w:r>
              <w:r w:rsidR="00AB6911">
                <w:t xml:space="preserve"> </w:t>
              </w:r>
              <w:r w:rsidR="00AB6911">
                <w:rPr>
                  <w:b w:val="0"/>
                </w:rPr>
                <w:t>Take a box (called rectangular prism because it is 3-D and its sides are rectangles</w:t>
              </w:r>
              <w:proofErr w:type="gramStart"/>
              <w:r w:rsidR="00AB6911">
                <w:rPr>
                  <w:b w:val="0"/>
                </w:rPr>
                <w:t>)  measure</w:t>
              </w:r>
              <w:proofErr w:type="gramEnd"/>
              <w:r w:rsidR="00AB6911">
                <w:rPr>
                  <w:b w:val="0"/>
                </w:rPr>
                <w:t xml:space="preserve"> and record the length, width and height.  Cut the box so that it lays flat.  Talk abo</w:t>
              </w:r>
              <w:r w:rsidR="00701AFC">
                <w:rPr>
                  <w:b w:val="0"/>
                </w:rPr>
                <w:t>ut its surface area.  Using the</w:t>
              </w:r>
            </w:ins>
            <w:ins w:id="333" w:author="Holly" w:date="2014-08-15T19:14:00Z">
              <w:r w:rsidR="00701AFC">
                <w:rPr>
                  <w:b w:val="0"/>
                </w:rPr>
                <w:t xml:space="preserve"> </w:t>
              </w:r>
            </w:ins>
            <w:ins w:id="334" w:author="Holly" w:date="2014-08-15T19:00:00Z">
              <w:r w:rsidR="00AB6911">
                <w:rPr>
                  <w:b w:val="0"/>
                </w:rPr>
                <w:t xml:space="preserve">graph paper, model how to make a net of the box.  </w:t>
              </w:r>
            </w:ins>
            <w:ins w:id="335" w:author="Holly" w:date="2014-08-15T19:02:00Z">
              <w:r w:rsidR="00EB354E">
                <w:rPr>
                  <w:b w:val="0"/>
                </w:rPr>
                <w:t>(</w:t>
              </w:r>
            </w:ins>
            <w:ins w:id="336" w:author="Holly" w:date="2014-08-15T19:00:00Z">
              <w:r w:rsidR="00AB6911">
                <w:rPr>
                  <w:b w:val="0"/>
                </w:rPr>
                <w:t xml:space="preserve">Tell them that the scale  </w:t>
              </w:r>
            </w:ins>
            <w:ins w:id="337" w:author="Holly" w:date="2014-08-15T19:01:00Z">
              <w:r w:rsidR="00AB6911">
                <w:rPr>
                  <w:b w:val="0"/>
                </w:rPr>
                <w:t xml:space="preserve"> is </w:t>
              </w:r>
            </w:ins>
            <w:ins w:id="338" w:author="Holly" w:date="2014-08-15T19:15:00Z">
              <w:r w:rsidR="00701AFC">
                <w:rPr>
                  <w:b w:val="0"/>
                </w:rPr>
                <w:t xml:space="preserve">1/4 </w:t>
              </w:r>
              <w:proofErr w:type="gramStart"/>
              <w:r w:rsidR="00701AFC">
                <w:rPr>
                  <w:b w:val="0"/>
                </w:rPr>
                <w:t>“ is</w:t>
              </w:r>
              <w:proofErr w:type="gramEnd"/>
              <w:r w:rsidR="00701AFC">
                <w:rPr>
                  <w:b w:val="0"/>
                </w:rPr>
                <w:t xml:space="preserve"> </w:t>
              </w:r>
            </w:ins>
            <w:ins w:id="339" w:author="Holly" w:date="2014-08-15T19:01:00Z">
              <w:r w:rsidR="00AB6911">
                <w:rPr>
                  <w:b w:val="0"/>
                </w:rPr>
                <w:t>equal to 1</w:t>
              </w:r>
            </w:ins>
            <w:ins w:id="340" w:author="Holly" w:date="2014-08-15T19:11:00Z">
              <w:r w:rsidR="00EB354E">
                <w:rPr>
                  <w:b w:val="0"/>
                </w:rPr>
                <w:t xml:space="preserve"> </w:t>
              </w:r>
            </w:ins>
            <w:ins w:id="341" w:author="Holly" w:date="2014-08-15T19:01:00Z">
              <w:r w:rsidR="00AB6911">
                <w:rPr>
                  <w:b w:val="0"/>
                </w:rPr>
                <w:t>so drawing something 10” long would go across 10 squares on the paper.</w:t>
              </w:r>
            </w:ins>
            <w:ins w:id="342" w:author="Holly" w:date="2014-08-15T19:02:00Z">
              <w:r w:rsidR="00AB6911">
                <w:rPr>
                  <w:b w:val="0"/>
                </w:rPr>
                <w:t xml:space="preserve"> </w:t>
              </w:r>
              <w:r w:rsidR="00EB354E">
                <w:rPr>
                  <w:b w:val="0"/>
                </w:rPr>
                <w:t xml:space="preserve">)  Discuss how there are 6 sides, but only 3 different shapes.  Write the measurements of the box on the sketched net.  How would we figure the surface area of the entire box? (Calculate all 6 areas and add together or calculate the 3 different areas, add them </w:t>
              </w:r>
            </w:ins>
            <w:ins w:id="343" w:author="Holly" w:date="2014-08-15T19:05:00Z">
              <w:r w:rsidR="00EB354E">
                <w:rPr>
                  <w:b w:val="0"/>
                </w:rPr>
                <w:t>together</w:t>
              </w:r>
            </w:ins>
            <w:ins w:id="344" w:author="Holly" w:date="2014-08-15T19:02:00Z">
              <w:r w:rsidR="00EB354E">
                <w:rPr>
                  <w:b w:val="0"/>
                </w:rPr>
                <w:t xml:space="preserve"> </w:t>
              </w:r>
            </w:ins>
            <w:ins w:id="345" w:author="Holly" w:date="2014-08-15T19:05:00Z">
              <w:r w:rsidR="00EB354E">
                <w:rPr>
                  <w:b w:val="0"/>
                </w:rPr>
                <w:t>and then multiply by 2.  Think about a formula that wo</w:t>
              </w:r>
            </w:ins>
            <w:ins w:id="346" w:author="Holly" w:date="2014-08-15T19:02:00Z">
              <w:r w:rsidR="00EB354E">
                <w:rPr>
                  <w:b w:val="0"/>
                </w:rPr>
                <w:t xml:space="preserve">uld make this process simpler.  (Surface area = 2x length + 2xwidth+ 2x height)  </w:t>
              </w:r>
            </w:ins>
            <w:ins w:id="347" w:author="Holly" w:date="2014-08-15T19:07:00Z">
              <w:r w:rsidR="00EB354E">
                <w:rPr>
                  <w:b w:val="0"/>
                </w:rPr>
                <w:t xml:space="preserve">( </w:t>
              </w:r>
            </w:ins>
            <w:ins w:id="348" w:author="Holly" w:date="2014-08-15T19:08:00Z">
              <w:r w:rsidR="00EB354E">
                <w:rPr>
                  <w:b w:val="0"/>
                </w:rPr>
                <w:t>An adaption would be to give each student group a box-but all boxes would need to be the same size so that everyone would be getting the same measurements)</w:t>
              </w:r>
            </w:ins>
          </w:p>
          <w:p w:rsidR="00EB354E" w:rsidRDefault="00EB354E" w:rsidP="008A7696">
            <w:pPr>
              <w:rPr>
                <w:ins w:id="349" w:author="Holly" w:date="2014-08-15T19:18:00Z"/>
                <w:b w:val="0"/>
                <w:i/>
              </w:rPr>
            </w:pPr>
            <w:ins w:id="350" w:author="Holly" w:date="2014-08-15T19:09:00Z">
              <w:r>
                <w:t xml:space="preserve">5. </w:t>
              </w:r>
              <w:r>
                <w:rPr>
                  <w:b w:val="0"/>
                </w:rPr>
                <w:t xml:space="preserve">Students can also figure surface area of rectangular prisms around the classroom such as filing cabinets, books, etc.  </w:t>
              </w:r>
            </w:ins>
            <w:ins w:id="351" w:author="Holly" w:date="2014-08-15T19:17:00Z">
              <w:r w:rsidR="00701AFC">
                <w:rPr>
                  <w:b w:val="0"/>
                </w:rPr>
                <w:t>(</w:t>
              </w:r>
            </w:ins>
            <w:ins w:id="352" w:author="Holly" w:date="2014-08-15T19:09:00Z">
              <w:r w:rsidR="00242015" w:rsidRPr="00242015">
                <w:rPr>
                  <w:i/>
                  <w:rPrChange w:id="353" w:author="Holly" w:date="2014-08-15T19:17:00Z">
                    <w:rPr/>
                  </w:rPrChange>
                </w:rPr>
                <w:t>Me</w:t>
              </w:r>
            </w:ins>
            <w:ins w:id="354" w:author="Holly" w:date="2014-08-15T19:10:00Z">
              <w:r w:rsidR="00242015" w:rsidRPr="00242015">
                <w:rPr>
                  <w:i/>
                  <w:rPrChange w:id="355" w:author="Holly" w:date="2014-08-15T19:17:00Z">
                    <w:rPr/>
                  </w:rPrChange>
                </w:rPr>
                <w:t>a</w:t>
              </w:r>
            </w:ins>
            <w:ins w:id="356" w:author="Holly" w:date="2014-08-15T19:09:00Z">
              <w:r w:rsidR="00242015" w:rsidRPr="00242015">
                <w:rPr>
                  <w:i/>
                  <w:rPrChange w:id="357" w:author="Holly" w:date="2014-08-15T19:17:00Z">
                    <w:rPr/>
                  </w:rPrChange>
                </w:rPr>
                <w:t xml:space="preserve">suring tapes or rulers would be </w:t>
              </w:r>
              <w:proofErr w:type="gramStart"/>
              <w:r w:rsidR="00242015" w:rsidRPr="00242015">
                <w:rPr>
                  <w:i/>
                  <w:rPrChange w:id="358" w:author="Holly" w:date="2014-08-15T19:17:00Z">
                    <w:rPr/>
                  </w:rPrChange>
                </w:rPr>
                <w:t xml:space="preserve">needed </w:t>
              </w:r>
            </w:ins>
            <w:ins w:id="359" w:author="Holly" w:date="2014-08-15T19:10:00Z">
              <w:r w:rsidR="00242015" w:rsidRPr="00242015">
                <w:rPr>
                  <w:i/>
                  <w:rPrChange w:id="360" w:author="Holly" w:date="2014-08-15T19:17:00Z">
                    <w:rPr/>
                  </w:rPrChange>
                </w:rPr>
                <w:t xml:space="preserve"> here</w:t>
              </w:r>
              <w:proofErr w:type="gramEnd"/>
              <w:r w:rsidR="00242015" w:rsidRPr="00242015">
                <w:rPr>
                  <w:i/>
                  <w:rPrChange w:id="361" w:author="Holly" w:date="2014-08-15T19:17:00Z">
                    <w:rPr/>
                  </w:rPrChange>
                </w:rPr>
                <w:t xml:space="preserve"> so a review of how to read measuring devices would be necessary before doing this.</w:t>
              </w:r>
            </w:ins>
            <w:ins w:id="362" w:author="Holly" w:date="2014-08-15T19:16:00Z">
              <w:r w:rsidR="00242015" w:rsidRPr="00242015">
                <w:rPr>
                  <w:i/>
                  <w:rPrChange w:id="363" w:author="Holly" w:date="2014-08-15T19:17:00Z">
                    <w:rPr/>
                  </w:rPrChange>
                </w:rPr>
                <w:t xml:space="preserve">  It also would probably be best to round off to the nearest inch too.</w:t>
              </w:r>
            </w:ins>
            <w:ins w:id="364" w:author="Holly" w:date="2014-08-15T19:18:00Z">
              <w:r w:rsidR="00701AFC">
                <w:rPr>
                  <w:b w:val="0"/>
                  <w:i/>
                </w:rPr>
                <w:t>)</w:t>
              </w:r>
            </w:ins>
          </w:p>
          <w:p w:rsidR="00701AFC" w:rsidRDefault="00E57A1D" w:rsidP="008A7696">
            <w:pPr>
              <w:rPr>
                <w:ins w:id="365" w:author="Holly" w:date="2014-08-15T19:23:00Z"/>
                <w:b w:val="0"/>
              </w:rPr>
            </w:pPr>
            <w:ins w:id="366" w:author="Holly" w:date="2014-09-14T17:01:00Z">
              <w:r>
                <w:t>2</w:t>
              </w:r>
            </w:ins>
            <w:ins w:id="367" w:author="Holly" w:date="2014-08-15T19:18:00Z">
              <w:r w:rsidR="00701AFC">
                <w:t xml:space="preserve">.  </w:t>
              </w:r>
              <w:r w:rsidR="00701AFC">
                <w:rPr>
                  <w:b w:val="0"/>
                </w:rPr>
                <w:t xml:space="preserve">Ask students if they have ever had a gift, gift-wrapped, or if they do it themselves.  Discuss how easy it is to over-estimate or under-estimate how much paper that you need-making do with a bow over bare spots, etc.  Pass </w:t>
              </w:r>
            </w:ins>
            <w:ins w:id="368" w:author="Holly" w:date="2014-08-15T19:20:00Z">
              <w:r w:rsidR="00701AFC">
                <w:rPr>
                  <w:b w:val="0"/>
                </w:rPr>
                <w:t xml:space="preserve">out </w:t>
              </w:r>
            </w:ins>
            <w:ins w:id="369" w:author="Holly" w:date="2014-08-15T19:21:00Z">
              <w:r w:rsidR="00701AFC">
                <w:t xml:space="preserve">Hand-out #4.  </w:t>
              </w:r>
              <w:r w:rsidR="00701AFC">
                <w:rPr>
                  <w:b w:val="0"/>
                </w:rPr>
                <w:t xml:space="preserve">Explain that it is Christmas time and we are working in the gift department </w:t>
              </w:r>
              <w:proofErr w:type="gramStart"/>
              <w:r w:rsidR="00701AFC">
                <w:rPr>
                  <w:b w:val="0"/>
                </w:rPr>
                <w:t>of  store</w:t>
              </w:r>
              <w:proofErr w:type="gramEnd"/>
              <w:r w:rsidR="00701AFC">
                <w:rPr>
                  <w:b w:val="0"/>
                </w:rPr>
                <w:t xml:space="preserve"> where we have to gift-wrap people</w:t>
              </w:r>
            </w:ins>
            <w:ins w:id="370" w:author="Holly" w:date="2014-08-15T19:22:00Z">
              <w:r w:rsidR="00701AFC">
                <w:rPr>
                  <w:b w:val="0"/>
                </w:rPr>
                <w:t xml:space="preserve">’s purchases.  </w:t>
              </w:r>
              <w:r w:rsidR="00B841CF">
                <w:rPr>
                  <w:b w:val="0"/>
                </w:rPr>
                <w:t>We will do Box A together as a class and then students will work in pairs to do Box</w:t>
              </w:r>
            </w:ins>
            <w:ins w:id="371" w:author="Holly" w:date="2014-08-15T19:23:00Z">
              <w:r w:rsidR="00B841CF">
                <w:rPr>
                  <w:b w:val="0"/>
                </w:rPr>
                <w:t xml:space="preserve"> B.  </w:t>
              </w:r>
            </w:ins>
          </w:p>
          <w:p w:rsidR="00B841CF" w:rsidRDefault="00B841CF" w:rsidP="008A7696">
            <w:pPr>
              <w:rPr>
                <w:ins w:id="372" w:author="Holly" w:date="2014-08-15T19:27:00Z"/>
                <w:b w:val="0"/>
              </w:rPr>
            </w:pPr>
            <w:ins w:id="373" w:author="Holly" w:date="2014-08-15T19:23:00Z">
              <w:r>
                <w:rPr>
                  <w:b w:val="0"/>
                </w:rPr>
                <w:t xml:space="preserve">  1) </w:t>
              </w:r>
              <w:proofErr w:type="gramStart"/>
              <w:r>
                <w:rPr>
                  <w:b w:val="0"/>
                </w:rPr>
                <w:t>on</w:t>
              </w:r>
              <w:proofErr w:type="gramEnd"/>
              <w:r>
                <w:rPr>
                  <w:b w:val="0"/>
                </w:rPr>
                <w:t xml:space="preserve"> </w:t>
              </w:r>
            </w:ins>
            <w:ins w:id="374" w:author="Holly" w:date="2014-08-15T19:24:00Z">
              <w:r>
                <w:rPr>
                  <w:b w:val="0"/>
                </w:rPr>
                <w:t xml:space="preserve">¼” graph paper, make a net of </w:t>
              </w:r>
              <w:proofErr w:type="spellStart"/>
              <w:r>
                <w:rPr>
                  <w:b w:val="0"/>
                </w:rPr>
                <w:t>BoxA</w:t>
              </w:r>
              <w:proofErr w:type="spellEnd"/>
              <w:r>
                <w:rPr>
                  <w:b w:val="0"/>
                </w:rPr>
                <w:t xml:space="preserve">  (tell students to draw on graph paper in the landscape position for more room)  You should have a net that is 24</w:t>
              </w:r>
            </w:ins>
            <w:ins w:id="375" w:author="Holly" w:date="2014-08-15T19:25:00Z">
              <w:r>
                <w:rPr>
                  <w:b w:val="0"/>
                </w:rPr>
                <w:t xml:space="preserve">” by 19”.  Add the 1 </w:t>
              </w:r>
            </w:ins>
            <w:ins w:id="376" w:author="Holly" w:date="2014-08-15T19:26:00Z">
              <w:r>
                <w:rPr>
                  <w:b w:val="0"/>
                </w:rPr>
                <w:t>½</w:t>
              </w:r>
            </w:ins>
            <w:ins w:id="377" w:author="Holly" w:date="2014-08-15T19:25:00Z">
              <w:r>
                <w:rPr>
                  <w:b w:val="0"/>
                </w:rPr>
                <w:t xml:space="preserve"> </w:t>
              </w:r>
            </w:ins>
            <w:ins w:id="378" w:author="Holly" w:date="2014-08-15T19:26:00Z">
              <w:r>
                <w:rPr>
                  <w:b w:val="0"/>
                </w:rPr>
                <w:t>“ overlap and the final dimension will be 27</w:t>
              </w:r>
            </w:ins>
            <w:ins w:id="379" w:author="Holly" w:date="2014-08-15T19:27:00Z">
              <w:r>
                <w:rPr>
                  <w:b w:val="0"/>
                </w:rPr>
                <w:t>” by 22”</w:t>
              </w:r>
            </w:ins>
          </w:p>
          <w:p w:rsidR="00B841CF" w:rsidRDefault="00B841CF" w:rsidP="008A7696">
            <w:pPr>
              <w:rPr>
                <w:ins w:id="380" w:author="Holly" w:date="2014-08-15T19:28:00Z"/>
              </w:rPr>
            </w:pPr>
            <w:ins w:id="381" w:author="Holly" w:date="2014-08-15T19:27:00Z">
              <w:r>
                <w:rPr>
                  <w:b w:val="0"/>
                </w:rPr>
                <w:t xml:space="preserve">2) Convert yards to inches and you can see that 26 boxes across with 2 boxes deep will equal </w:t>
              </w:r>
            </w:ins>
            <w:ins w:id="382" w:author="Holly" w:date="2014-08-15T19:28:00Z">
              <w:r>
                <w:t>52 wrapped boxes</w:t>
              </w:r>
            </w:ins>
          </w:p>
          <w:p w:rsidR="00B841CF" w:rsidRDefault="00B841CF" w:rsidP="008A7696">
            <w:pPr>
              <w:rPr>
                <w:ins w:id="383" w:author="Holly" w:date="2014-08-15T19:32:00Z"/>
                <w:b w:val="0"/>
              </w:rPr>
            </w:pPr>
            <w:ins w:id="384" w:author="Holly" w:date="2014-08-15T19:28:00Z">
              <w:r>
                <w:rPr>
                  <w:b w:val="0"/>
                </w:rPr>
                <w:t>3) Discuss</w:t>
              </w:r>
            </w:ins>
            <w:ins w:id="385" w:author="Holly" w:date="2014-08-15T19:29:00Z">
              <w:r>
                <w:rPr>
                  <w:b w:val="0"/>
                </w:rPr>
                <w:t xml:space="preserve"> exactly how a ribbon would look if you drew it on the net-  One direction would be 2+15+2+15</w:t>
              </w:r>
            </w:ins>
            <w:ins w:id="386" w:author="Holly" w:date="2014-08-15T19:31:00Z">
              <w:r>
                <w:rPr>
                  <w:b w:val="0"/>
                </w:rPr>
                <w:t>=34</w:t>
              </w:r>
            </w:ins>
            <w:ins w:id="387" w:author="Holly" w:date="2014-08-15T19:29:00Z">
              <w:r>
                <w:rPr>
                  <w:b w:val="0"/>
                </w:rPr>
                <w:t>, and the other direction would be 2+10+2+10</w:t>
              </w:r>
            </w:ins>
            <w:ins w:id="388" w:author="Holly" w:date="2014-08-15T19:31:00Z">
              <w:r>
                <w:rPr>
                  <w:b w:val="0"/>
                </w:rPr>
                <w:t xml:space="preserve">=24 </w:t>
              </w:r>
            </w:ins>
            <w:ins w:id="389" w:author="Holly" w:date="2014-08-15T19:29:00Z">
              <w:r>
                <w:rPr>
                  <w:b w:val="0"/>
                </w:rPr>
                <w:t xml:space="preserve"> (don</w:t>
              </w:r>
            </w:ins>
            <w:ins w:id="390" w:author="Holly" w:date="2014-08-15T19:30:00Z">
              <w:r>
                <w:rPr>
                  <w:b w:val="0"/>
                </w:rPr>
                <w:t>’t forget the overlap</w:t>
              </w:r>
            </w:ins>
            <w:ins w:id="391" w:author="Holly" w:date="2014-08-15T19:32:00Z">
              <w:r>
                <w:rPr>
                  <w:b w:val="0"/>
                </w:rPr>
                <w:t>=</w:t>
              </w:r>
            </w:ins>
            <w:ins w:id="392" w:author="Holly" w:date="2014-08-15T19:31:00Z">
              <w:r>
                <w:rPr>
                  <w:b w:val="0"/>
                </w:rPr>
                <w:t xml:space="preserve">1 </w:t>
              </w:r>
            </w:ins>
            <w:ins w:id="393" w:author="Holly" w:date="2014-08-15T19:30:00Z">
              <w:r>
                <w:rPr>
                  <w:b w:val="0"/>
                </w:rPr>
                <w:t>and the bow</w:t>
              </w:r>
            </w:ins>
            <w:ins w:id="394" w:author="Holly" w:date="2014-08-15T19:32:00Z">
              <w:r>
                <w:rPr>
                  <w:b w:val="0"/>
                </w:rPr>
                <w:t>=48</w:t>
              </w:r>
            </w:ins>
            <w:ins w:id="395" w:author="Holly" w:date="2014-08-15T19:30:00Z">
              <w:r>
                <w:rPr>
                  <w:b w:val="0"/>
                </w:rPr>
                <w:t xml:space="preserve">) so </w:t>
              </w:r>
            </w:ins>
            <w:ins w:id="396" w:author="Holly" w:date="2014-08-15T19:31:00Z">
              <w:r>
                <w:rPr>
                  <w:b w:val="0"/>
                </w:rPr>
                <w:t>34+24+1+48</w:t>
              </w:r>
            </w:ins>
            <w:ins w:id="397" w:author="Holly" w:date="2014-08-15T19:32:00Z">
              <w:r>
                <w:rPr>
                  <w:b w:val="0"/>
                </w:rPr>
                <w:t>=107</w:t>
              </w:r>
            </w:ins>
            <w:ins w:id="398" w:author="Holly" w:date="2014-08-15T19:33:00Z">
              <w:r w:rsidR="00217DCD">
                <w:rPr>
                  <w:b w:val="0"/>
                </w:rPr>
                <w:t xml:space="preserve"> </w:t>
              </w:r>
            </w:ins>
            <w:ins w:id="399" w:author="Holly" w:date="2014-08-15T19:32:00Z">
              <w:r>
                <w:rPr>
                  <w:b w:val="0"/>
                </w:rPr>
                <w:t>”</w:t>
              </w:r>
            </w:ins>
          </w:p>
          <w:p w:rsidR="00B841CF" w:rsidRDefault="00B841CF" w:rsidP="008A7696">
            <w:pPr>
              <w:rPr>
                <w:ins w:id="400" w:author="Holly" w:date="2014-08-15T19:33:00Z"/>
                <w:b w:val="0"/>
              </w:rPr>
            </w:pPr>
            <w:ins w:id="401" w:author="Holly" w:date="2014-08-15T19:32:00Z">
              <w:r>
                <w:rPr>
                  <w:b w:val="0"/>
                </w:rPr>
                <w:t>4) Change 100 yards to 3600 inches and divide by 107</w:t>
              </w:r>
            </w:ins>
            <w:ins w:id="402" w:author="Holly" w:date="2014-08-15T19:33:00Z">
              <w:r w:rsidR="00217DCD">
                <w:rPr>
                  <w:b w:val="0"/>
                </w:rPr>
                <w:t>.  You get 33 wrapped boxes with 69” left over</w:t>
              </w:r>
              <w:proofErr w:type="gramStart"/>
              <w:r w:rsidR="00217DCD">
                <w:rPr>
                  <w:b w:val="0"/>
                </w:rPr>
                <w:t>..</w:t>
              </w:r>
              <w:proofErr w:type="gramEnd"/>
            </w:ins>
          </w:p>
          <w:p w:rsidR="00217DCD" w:rsidRDefault="00217DCD" w:rsidP="008A7696">
            <w:pPr>
              <w:rPr>
                <w:ins w:id="403" w:author="Holly" w:date="2014-08-15T19:35:00Z"/>
                <w:b w:val="0"/>
              </w:rPr>
            </w:pPr>
            <w:ins w:id="404" w:author="Holly" w:date="2014-08-15T19:33:00Z">
              <w:r>
                <w:rPr>
                  <w:b w:val="0"/>
                </w:rPr>
                <w:t xml:space="preserve">5) Have students do </w:t>
              </w:r>
              <w:proofErr w:type="spellStart"/>
              <w:r>
                <w:rPr>
                  <w:b w:val="0"/>
                </w:rPr>
                <w:t>BoxB</w:t>
              </w:r>
              <w:proofErr w:type="spellEnd"/>
              <w:r>
                <w:rPr>
                  <w:b w:val="0"/>
                </w:rPr>
                <w:t xml:space="preserve"> with a partner</w:t>
              </w:r>
            </w:ins>
            <w:ins w:id="405" w:author="Holly" w:date="2014-08-15T19:34:00Z">
              <w:r>
                <w:rPr>
                  <w:b w:val="0"/>
                </w:rPr>
                <w:t>.</w:t>
              </w:r>
            </w:ins>
            <w:ins w:id="406" w:author="Holly" w:date="2014-08-15T19:33:00Z">
              <w:r>
                <w:rPr>
                  <w:b w:val="0"/>
                </w:rPr>
                <w:t xml:space="preserve">  When they</w:t>
              </w:r>
            </w:ins>
            <w:ins w:id="407" w:author="Holly" w:date="2014-08-15T19:34:00Z">
              <w:r>
                <w:rPr>
                  <w:b w:val="0"/>
                </w:rPr>
                <w:t xml:space="preserve"> have completed the questions, go through and discuss the answers.</w:t>
              </w:r>
            </w:ins>
          </w:p>
          <w:p w:rsidR="00217DCD" w:rsidRPr="00B841CF" w:rsidRDefault="00217DCD" w:rsidP="008A7696">
            <w:pPr>
              <w:spacing w:after="160" w:line="259" w:lineRule="auto"/>
              <w:rPr>
                <w:b w:val="0"/>
              </w:rPr>
            </w:pPr>
          </w:p>
        </w:tc>
      </w:tr>
      <w:tr w:rsidR="00C90089" w:rsidTr="003E0CB9">
        <w:trPr>
          <w:trHeight w:val="720"/>
        </w:trPr>
        <w:tc>
          <w:tcPr>
            <w:cnfStyle w:val="001000000000" w:firstRow="0" w:lastRow="0" w:firstColumn="1" w:lastColumn="0" w:oddVBand="0" w:evenVBand="0" w:oddHBand="0" w:evenHBand="0" w:firstRowFirstColumn="0" w:firstRowLastColumn="0" w:lastRowFirstColumn="0" w:lastRowLastColumn="0"/>
            <w:tcW w:w="12950" w:type="dxa"/>
          </w:tcPr>
          <w:p w:rsidR="00C90089" w:rsidRDefault="003E0CB9" w:rsidP="00C90089">
            <w:r>
              <w:lastRenderedPageBreak/>
              <w:t xml:space="preserve">Recommended </w:t>
            </w:r>
            <w:proofErr w:type="spellStart"/>
            <w:r>
              <w:t>Strategies:</w:t>
            </w:r>
            <w:ins w:id="408" w:author="Holly" w:date="2014-08-01T17:06:00Z">
              <w:r w:rsidR="00BA7270">
                <w:t>Students</w:t>
              </w:r>
              <w:proofErr w:type="spellEnd"/>
              <w:r w:rsidR="00BA7270">
                <w:t xml:space="preserve"> will have the opportunity to use hands-on type activities before translating what they have learned to the worksheets</w:t>
              </w:r>
            </w:ins>
          </w:p>
        </w:tc>
      </w:tr>
      <w:tr w:rsidR="00C90089" w:rsidTr="003E0CB9">
        <w:trPr>
          <w:trHeight w:val="720"/>
        </w:trPr>
        <w:tc>
          <w:tcPr>
            <w:cnfStyle w:val="001000000000" w:firstRow="0" w:lastRow="0" w:firstColumn="1" w:lastColumn="0" w:oddVBand="0" w:evenVBand="0" w:oddHBand="0" w:evenHBand="0" w:firstRowFirstColumn="0" w:firstRowLastColumn="0" w:lastRowFirstColumn="0" w:lastRowLastColumn="0"/>
            <w:tcW w:w="12950" w:type="dxa"/>
          </w:tcPr>
          <w:p w:rsidR="00C90089" w:rsidRDefault="003E0CB9" w:rsidP="00C90089">
            <w:r>
              <w:t xml:space="preserve">Differentiation </w:t>
            </w:r>
            <w:proofErr w:type="spellStart"/>
            <w:r>
              <w:t>options:</w:t>
            </w:r>
            <w:ins w:id="409" w:author="Holly" w:date="2014-08-01T17:07:00Z">
              <w:r w:rsidR="00BA7270">
                <w:t>Calculators</w:t>
              </w:r>
              <w:proofErr w:type="spellEnd"/>
              <w:r w:rsidR="00BA7270">
                <w:t xml:space="preserve"> will be given to those who need </w:t>
              </w:r>
              <w:r w:rsidR="00394C1B">
                <w:t>them</w:t>
              </w:r>
            </w:ins>
            <w:ins w:id="410" w:author="Holly" w:date="2014-08-01T17:11:00Z">
              <w:r w:rsidR="00394C1B">
                <w:t xml:space="preserve">   M</w:t>
              </w:r>
            </w:ins>
            <w:ins w:id="411" w:author="Holly" w:date="2014-08-01T17:09:00Z">
              <w:r w:rsidR="00394C1B">
                <w:t xml:space="preserve">easuring tools, boxes and ribbon will be on each table </w:t>
              </w:r>
            </w:ins>
            <w:ins w:id="412" w:author="Holly" w:date="2014-08-01T17:11:00Z">
              <w:r w:rsidR="00394C1B">
                <w:t>for students to experiment with if necessary</w:t>
              </w:r>
            </w:ins>
            <w:ins w:id="413" w:author="Holly" w:date="2014-08-15T19:36:00Z">
              <w:r w:rsidR="00217DCD">
                <w:t>, Students will be assigned a partner (lower level math student will be paired with a higher level partner)</w:t>
              </w:r>
            </w:ins>
          </w:p>
        </w:tc>
      </w:tr>
      <w:tr w:rsidR="003E0CB9" w:rsidTr="003E0CB9">
        <w:trPr>
          <w:trHeight w:val="720"/>
        </w:trPr>
        <w:tc>
          <w:tcPr>
            <w:cnfStyle w:val="001000000000" w:firstRow="0" w:lastRow="0" w:firstColumn="1" w:lastColumn="0" w:oddVBand="0" w:evenVBand="0" w:oddHBand="0" w:evenHBand="0" w:firstRowFirstColumn="0" w:firstRowLastColumn="0" w:lastRowFirstColumn="0" w:lastRowLastColumn="0"/>
            <w:tcW w:w="12950" w:type="dxa"/>
          </w:tcPr>
          <w:p w:rsidR="003E0CB9" w:rsidRDefault="003E0CB9" w:rsidP="00C90089">
            <w:r>
              <w:t>Assessments:</w:t>
            </w:r>
            <w:ins w:id="414" w:author="Holly" w:date="2014-08-01T17:12:00Z">
              <w:r w:rsidR="00394C1B">
                <w:t xml:space="preserve"> </w:t>
              </w:r>
            </w:ins>
            <w:ins w:id="415" w:author="Holly" w:date="2014-08-01T17:13:00Z">
              <w:r w:rsidR="00394C1B">
                <w:t>Teacher observation while students are working independentl</w:t>
              </w:r>
              <w:r w:rsidR="00217DCD">
                <w:t xml:space="preserve">y and in pairs, worksheets </w:t>
              </w:r>
              <w:r w:rsidR="00394C1B">
                <w:t>will be collected at the end of class</w:t>
              </w:r>
            </w:ins>
            <w:ins w:id="416" w:author="Holly" w:date="2014-08-15T19:35:00Z">
              <w:r w:rsidR="00217DCD">
                <w:t>,  Hand-outs 5 &amp; 6</w:t>
              </w:r>
            </w:ins>
            <w:ins w:id="417" w:author="Holly" w:date="2014-09-14T20:40:00Z">
              <w:r w:rsidR="0076560F">
                <w:t>, students verbalizing the steps they went through to get the numbers for their answers</w:t>
              </w:r>
            </w:ins>
          </w:p>
        </w:tc>
      </w:tr>
      <w:tr w:rsidR="003E0CB9" w:rsidTr="003E0CB9">
        <w:trPr>
          <w:trHeight w:val="720"/>
        </w:trPr>
        <w:tc>
          <w:tcPr>
            <w:cnfStyle w:val="001000000000" w:firstRow="0" w:lastRow="0" w:firstColumn="1" w:lastColumn="0" w:oddVBand="0" w:evenVBand="0" w:oddHBand="0" w:evenHBand="0" w:firstRowFirstColumn="0" w:firstRowLastColumn="0" w:lastRowFirstColumn="0" w:lastRowLastColumn="0"/>
            <w:tcW w:w="12950" w:type="dxa"/>
          </w:tcPr>
          <w:p w:rsidR="003E0CB9" w:rsidRDefault="003E0CB9" w:rsidP="00C90089">
            <w:pPr>
              <w:rPr>
                <w:ins w:id="418" w:author="Holly" w:date="2014-08-15T19:38:00Z"/>
              </w:rPr>
            </w:pPr>
            <w:r w:rsidRPr="003E0CB9">
              <w:lastRenderedPageBreak/>
              <w:t>Independent/Distance/Homework Options:</w:t>
            </w:r>
            <w:ins w:id="419" w:author="Holly" w:date="2014-08-01T16:26:00Z">
              <w:r w:rsidR="00E0741D">
                <w:t xml:space="preserve"> </w:t>
              </w:r>
            </w:ins>
          </w:p>
          <w:p w:rsidR="00217DCD" w:rsidRDefault="00217DCD" w:rsidP="00217DCD">
            <w:pPr>
              <w:rPr>
                <w:ins w:id="420" w:author="Holly" w:date="2014-08-15T19:41:00Z"/>
                <w:b w:val="0"/>
              </w:rPr>
            </w:pPr>
            <w:ins w:id="421" w:author="Holly" w:date="2014-08-15T19:38:00Z">
              <w:r w:rsidRPr="00217DCD">
                <w:rPr>
                  <w:bCs w:val="0"/>
                </w:rPr>
                <w:t>1)</w:t>
              </w:r>
            </w:ins>
            <w:ins w:id="422" w:author="Holly" w:date="2014-08-15T19:39:00Z">
              <w:r>
                <w:t xml:space="preserve"> </w:t>
              </w:r>
              <w:r>
                <w:rPr>
                  <w:b w:val="0"/>
                </w:rPr>
                <w:t xml:space="preserve">Students can go to   </w:t>
              </w:r>
            </w:ins>
            <w:ins w:id="423" w:author="Holly" w:date="2014-08-15T19:40:00Z">
              <w:r w:rsidR="00242015">
                <w:fldChar w:fldCharType="begin"/>
              </w:r>
              <w:r>
                <w:rPr>
                  <w:b w:val="0"/>
                </w:rPr>
                <w:instrText xml:space="preserve"> HYPERLINK "http://</w:instrText>
              </w:r>
            </w:ins>
            <w:ins w:id="424" w:author="Holly" w:date="2014-08-15T19:39:00Z">
              <w:r>
                <w:rPr>
                  <w:b w:val="0"/>
                </w:rPr>
                <w:instrText>www.khanacademy.org/math/cc-sixth -grade-math/cc-6th-geometry-topic/</w:instrText>
              </w:r>
            </w:ins>
            <w:ins w:id="425" w:author="Holly" w:date="2014-08-15T19:40:00Z">
              <w:r>
                <w:rPr>
                  <w:b w:val="0"/>
                </w:rPr>
                <w:instrText xml:space="preserve">" </w:instrText>
              </w:r>
              <w:r w:rsidR="00242015">
                <w:fldChar w:fldCharType="separate"/>
              </w:r>
            </w:ins>
            <w:ins w:id="426" w:author="Holly" w:date="2014-08-15T19:39:00Z">
              <w:r w:rsidRPr="006D7088">
                <w:rPr>
                  <w:rStyle w:val="Hyperlink"/>
                </w:rPr>
                <w:t>www.khanacademy.org/math/cc-sixth -grade-math/cc-6th-geometry-topic/</w:t>
              </w:r>
            </w:ins>
            <w:ins w:id="427" w:author="Holly" w:date="2014-08-15T19:40:00Z">
              <w:r w:rsidR="00242015">
                <w:fldChar w:fldCharType="end"/>
              </w:r>
            </w:ins>
            <w:ins w:id="428" w:author="Holly" w:date="2014-08-15T19:39:00Z">
              <w:r>
                <w:rPr>
                  <w:b w:val="0"/>
                </w:rPr>
                <w:t xml:space="preserve">, </w:t>
              </w:r>
            </w:ins>
            <w:ins w:id="429" w:author="Holly" w:date="2014-08-15T19:40:00Z">
              <w:r>
                <w:rPr>
                  <w:b w:val="0"/>
                </w:rPr>
                <w:t>then click on “Geometry” on the right side; scroll to “Volume and Surface Are</w:t>
              </w:r>
            </w:ins>
            <w:ins w:id="430" w:author="Holly" w:date="2014-08-15T19:41:00Z">
              <w:r>
                <w:rPr>
                  <w:b w:val="0"/>
                </w:rPr>
                <w:t>” then click on “Calculating surface area using net”.  There is a video to watch. The next item is an interactive exercise figuring surface area from nets.</w:t>
              </w:r>
            </w:ins>
          </w:p>
          <w:p w:rsidR="00217DCD" w:rsidRDefault="00217DCD" w:rsidP="00217DCD">
            <w:pPr>
              <w:rPr>
                <w:ins w:id="431" w:author="Holly" w:date="2014-08-15T19:44:00Z"/>
                <w:b w:val="0"/>
              </w:rPr>
            </w:pPr>
            <w:ins w:id="432" w:author="Holly" w:date="2014-08-15T19:42:00Z">
              <w:r>
                <w:t xml:space="preserve">2) </w:t>
              </w:r>
              <w:r>
                <w:rPr>
                  <w:b w:val="0"/>
                </w:rPr>
                <w:t xml:space="preserve">Students can go to </w:t>
              </w:r>
            </w:ins>
            <w:ins w:id="433" w:author="Holly" w:date="2014-08-15T19:44:00Z">
              <w:r w:rsidR="003E7A0F">
                <w:rPr>
                  <w:b w:val="0"/>
                </w:rPr>
                <w:t xml:space="preserve">  </w:t>
              </w:r>
              <w:r w:rsidR="00242015">
                <w:fldChar w:fldCharType="begin"/>
              </w:r>
              <w:r w:rsidR="003E7A0F">
                <w:rPr>
                  <w:b w:val="0"/>
                </w:rPr>
                <w:instrText xml:space="preserve"> HYPERLINK "http://</w:instrText>
              </w:r>
            </w:ins>
            <w:ins w:id="434" w:author="Holly" w:date="2014-08-15T19:42:00Z">
              <w:r w:rsidR="003E7A0F">
                <w:rPr>
                  <w:b w:val="0"/>
                </w:rPr>
                <w:instrText>www.learner</w:instrText>
              </w:r>
            </w:ins>
            <w:ins w:id="435" w:author="Holly" w:date="2014-08-15T19:43:00Z">
              <w:r w:rsidR="003E7A0F">
                <w:rPr>
                  <w:b w:val="0"/>
                </w:rPr>
                <w:instrText>.org/interactives/geometry/area</w:instrText>
              </w:r>
              <w:r w:rsidR="00F70485">
                <w:instrText>_</w:instrText>
              </w:r>
            </w:ins>
            <w:ins w:id="436" w:author="Holly" w:date="2014-08-15T19:44:00Z">
              <w:r w:rsidR="003E7A0F">
                <w:rPr>
                  <w:b w:val="0"/>
                </w:rPr>
                <w:instrText xml:space="preserve">surface.html" </w:instrText>
              </w:r>
              <w:r w:rsidR="00242015">
                <w:fldChar w:fldCharType="separate"/>
              </w:r>
            </w:ins>
            <w:ins w:id="437" w:author="Holly" w:date="2014-08-15T19:42:00Z">
              <w:r w:rsidR="003E7A0F" w:rsidRPr="006D7088">
                <w:rPr>
                  <w:rStyle w:val="Hyperlink"/>
                </w:rPr>
                <w:t>www.learner</w:t>
              </w:r>
            </w:ins>
            <w:ins w:id="438" w:author="Holly" w:date="2014-08-15T19:43:00Z">
              <w:r w:rsidR="003E7A0F" w:rsidRPr="006D7088">
                <w:rPr>
                  <w:rStyle w:val="Hyperlink"/>
                </w:rPr>
                <w:t>.org/interactives/geometry/area</w:t>
              </w:r>
              <w:r w:rsidR="00242015" w:rsidRPr="00242015">
                <w:rPr>
                  <w:rStyle w:val="Hyperlink"/>
                  <w:rPrChange w:id="439" w:author="Holly" w:date="2014-08-15T19:43:00Z">
                    <w:rPr/>
                  </w:rPrChange>
                </w:rPr>
                <w:t>_</w:t>
              </w:r>
            </w:ins>
            <w:ins w:id="440" w:author="Holly" w:date="2014-08-15T19:44:00Z">
              <w:r w:rsidR="003E7A0F" w:rsidRPr="006D7088">
                <w:rPr>
                  <w:rStyle w:val="Hyperlink"/>
                </w:rPr>
                <w:t>surface.html</w:t>
              </w:r>
              <w:r w:rsidR="00242015">
                <w:fldChar w:fldCharType="end"/>
              </w:r>
              <w:r w:rsidR="003E7A0F">
                <w:rPr>
                  <w:b w:val="0"/>
                </w:rPr>
                <w:t xml:space="preserve">  (When typing in the address, there is an underline between the words “area” and “surface”)  </w:t>
              </w:r>
            </w:ins>
          </w:p>
          <w:p w:rsidR="003E7A0F" w:rsidRDefault="003E7A0F" w:rsidP="00217DCD">
            <w:pPr>
              <w:rPr>
                <w:ins w:id="441" w:author="Holly" w:date="2014-08-15T19:48:00Z"/>
                <w:b w:val="0"/>
              </w:rPr>
            </w:pPr>
            <w:ins w:id="442" w:author="Holly" w:date="2014-08-15T19:45:00Z">
              <w:r>
                <w:t xml:space="preserve">3) </w:t>
              </w:r>
              <w:r>
                <w:rPr>
                  <w:b w:val="0"/>
                </w:rPr>
                <w:t>Students can pick a box from the teacher’s supply or bring one of their own and without tearing the box apart, they can figure how much wrapping paper would be needed to wrap the box given a 2</w:t>
              </w:r>
            </w:ins>
            <w:ins w:id="443" w:author="Holly" w:date="2014-08-15T19:46:00Z">
              <w:r>
                <w:rPr>
                  <w:b w:val="0"/>
                </w:rPr>
                <w:t>” overlap on each side.  Then they could figure the amount of ribbon if the ribbon is wrapped around the middle of the box in both directions with a 1</w:t>
              </w:r>
            </w:ins>
            <w:ins w:id="444" w:author="Holly" w:date="2014-08-15T19:47:00Z">
              <w:r>
                <w:rPr>
                  <w:b w:val="0"/>
                </w:rPr>
                <w:t>” overlap and another 45</w:t>
              </w:r>
            </w:ins>
            <w:ins w:id="445" w:author="Holly" w:date="2014-08-15T19:48:00Z">
              <w:r>
                <w:rPr>
                  <w:b w:val="0"/>
                </w:rPr>
                <w:t>” for a bow.</w:t>
              </w:r>
            </w:ins>
          </w:p>
          <w:p w:rsidR="003E7A0F" w:rsidRDefault="003E7A0F" w:rsidP="00217DCD">
            <w:pPr>
              <w:rPr>
                <w:ins w:id="446" w:author="Holly" w:date="2014-08-15T20:31:00Z"/>
              </w:rPr>
            </w:pPr>
            <w:ins w:id="447" w:author="Holly" w:date="2014-08-15T19:48:00Z">
              <w:r>
                <w:t>4) Common Core Basics math book Ch12-sections  12.1-12.4,</w:t>
              </w:r>
            </w:ins>
          </w:p>
          <w:p w:rsidR="009E21F7" w:rsidRDefault="009E21F7" w:rsidP="00217DCD">
            <w:pPr>
              <w:rPr>
                <w:ins w:id="448" w:author="Holly" w:date="2014-08-15T20:31:00Z"/>
              </w:rPr>
            </w:pPr>
          </w:p>
          <w:p w:rsidR="009E21F7" w:rsidRDefault="009E21F7" w:rsidP="00217DCD">
            <w:pPr>
              <w:rPr>
                <w:ins w:id="449" w:author="Holly" w:date="2014-08-15T20:31:00Z"/>
              </w:rPr>
            </w:pPr>
          </w:p>
          <w:p w:rsidR="00E57A1D" w:rsidRPr="00E57A1D" w:rsidRDefault="00E57A1D" w:rsidP="00217DCD">
            <w:pPr>
              <w:spacing w:after="160" w:line="259" w:lineRule="auto"/>
              <w:rPr>
                <w:b w:val="0"/>
              </w:rPr>
            </w:pPr>
          </w:p>
        </w:tc>
      </w:tr>
    </w:tbl>
    <w:p w:rsidR="000509D8" w:rsidRPr="003E0CB9" w:rsidRDefault="000509D8" w:rsidP="000509D8">
      <w:pPr>
        <w:rPr>
          <w:rFonts w:ascii="Candara" w:hAnsi="Candara"/>
          <w:b/>
          <w:sz w:val="28"/>
        </w:rPr>
      </w:pPr>
      <w:r>
        <w:br w:type="page"/>
      </w:r>
      <w:r>
        <w:rPr>
          <w:noProof/>
          <w:color w:val="0000FF"/>
        </w:rPr>
        <w:lastRenderedPageBreak/>
        <w:drawing>
          <wp:anchor distT="0" distB="0" distL="114300" distR="114300" simplePos="0" relativeHeight="251659264" behindDoc="0" locked="0" layoutInCell="1" allowOverlap="1">
            <wp:simplePos x="0" y="0"/>
            <wp:positionH relativeFrom="column">
              <wp:posOffset>3330575</wp:posOffset>
            </wp:positionH>
            <wp:positionV relativeFrom="paragraph">
              <wp:posOffset>225425</wp:posOffset>
            </wp:positionV>
            <wp:extent cx="5182870" cy="4845050"/>
            <wp:effectExtent l="0" t="0" r="0" b="0"/>
            <wp:wrapThrough wrapText="bothSides">
              <wp:wrapPolygon edited="0">
                <wp:start x="0" y="0"/>
                <wp:lineTo x="0" y="21487"/>
                <wp:lineTo x="21515" y="21487"/>
                <wp:lineTo x="21515" y="0"/>
                <wp:lineTo x="0" y="0"/>
              </wp:wrapPolygon>
            </wp:wrapThrough>
            <wp:docPr id="3" name="irc_mi" descr="http://theteachablemoments.files.wordpress.com/2012/03/depth-of-knowledge.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theteachablemoments.files.wordpress.com/2012/03/depth-of-knowledge.jpg">
                      <a:hlinkClick r:id="rId7"/>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182870" cy="4845050"/>
                    </a:xfrm>
                    <a:prstGeom prst="rect">
                      <a:avLst/>
                    </a:prstGeom>
                    <a:noFill/>
                    <a:ln>
                      <a:noFill/>
                    </a:ln>
                  </pic:spPr>
                </pic:pic>
              </a:graphicData>
            </a:graphic>
          </wp:anchor>
        </w:drawing>
      </w:r>
      <w:r w:rsidRPr="003E0CB9">
        <w:rPr>
          <w:rFonts w:ascii="Candara" w:hAnsi="Candara"/>
          <w:b/>
          <w:sz w:val="28"/>
        </w:rPr>
        <w:t>Lesson Planning Resources</w:t>
      </w:r>
    </w:p>
    <w:p w:rsidR="000509D8" w:rsidRPr="003E0CB9" w:rsidRDefault="000509D8" w:rsidP="000509D8">
      <w:pPr>
        <w:rPr>
          <w:b/>
        </w:rPr>
      </w:pPr>
      <w:r w:rsidRPr="003E0CB9">
        <w:rPr>
          <w:b/>
        </w:rPr>
        <w:t>Webb’s DOK Levels:</w:t>
      </w:r>
    </w:p>
    <w:p w:rsidR="000509D8" w:rsidRDefault="000509D8" w:rsidP="000509D8">
      <w:r>
        <w:t>DOK Level 1:  Recall and Reproduction</w:t>
      </w:r>
      <w:r w:rsidRPr="003E0CB9">
        <w:rPr>
          <w:noProof/>
          <w:color w:val="0000FF"/>
        </w:rPr>
        <w:t xml:space="preserve"> </w:t>
      </w:r>
    </w:p>
    <w:p w:rsidR="000509D8" w:rsidRDefault="000509D8" w:rsidP="000509D8">
      <w:r>
        <w:t>DOK Level 2:  Skills/Concepts</w:t>
      </w:r>
    </w:p>
    <w:p w:rsidR="000509D8" w:rsidRDefault="000509D8" w:rsidP="000509D8">
      <w:r>
        <w:t>DOK Level 3: Strategic Thinking</w:t>
      </w:r>
    </w:p>
    <w:p w:rsidR="000509D8" w:rsidRDefault="000509D8" w:rsidP="000509D8">
      <w:r>
        <w:t>DOK Level 4:  Extended Thinking</w:t>
      </w:r>
    </w:p>
    <w:p w:rsidR="000509D8" w:rsidRDefault="000509D8" w:rsidP="000509D8">
      <w:pPr>
        <w:rPr>
          <w:i/>
        </w:rPr>
      </w:pPr>
      <w:r w:rsidRPr="003E0CB9">
        <w:rPr>
          <w:i/>
        </w:rPr>
        <w:t xml:space="preserve">Every lesson delivered should hit more than one DOK level.  </w:t>
      </w:r>
      <w:r>
        <w:rPr>
          <w:i/>
        </w:rPr>
        <w:t xml:space="preserve">For a more detailed explanation of DOK and a comparison to Bloom’s Taxonomy click </w:t>
      </w:r>
      <w:hyperlink r:id="rId9" w:history="1">
        <w:r w:rsidRPr="000509D8">
          <w:rPr>
            <w:rStyle w:val="Hyperlink"/>
            <w:i/>
          </w:rPr>
          <w:t>here</w:t>
        </w:r>
      </w:hyperlink>
      <w:r>
        <w:rPr>
          <w:i/>
        </w:rPr>
        <w:t>.</w:t>
      </w:r>
    </w:p>
    <w:p w:rsidR="000509D8" w:rsidRDefault="000509D8" w:rsidP="000509D8">
      <w:pPr>
        <w:rPr>
          <w:i/>
        </w:rPr>
      </w:pPr>
    </w:p>
    <w:p w:rsidR="000509D8" w:rsidRDefault="000509D8" w:rsidP="000509D8">
      <w:pPr>
        <w:rPr>
          <w:b/>
        </w:rPr>
      </w:pPr>
      <w:r>
        <w:rPr>
          <w:b/>
        </w:rPr>
        <w:t>Standards</w:t>
      </w:r>
      <w:r w:rsidR="0081514C">
        <w:rPr>
          <w:b/>
        </w:rPr>
        <w:t xml:space="preserve"> &amp; Instructional Shifts</w:t>
      </w:r>
      <w:r>
        <w:rPr>
          <w:b/>
        </w:rPr>
        <w:t>:</w:t>
      </w:r>
    </w:p>
    <w:p w:rsidR="000509D8" w:rsidRDefault="000509D8" w:rsidP="000509D8">
      <w:r>
        <w:t xml:space="preserve">Indiana Adult Education is using the College and Career Readiness Standards for Adults developed by OCTAE.  You can access a copy of the standards </w:t>
      </w:r>
      <w:hyperlink r:id="rId10" w:history="1">
        <w:r w:rsidRPr="000509D8">
          <w:rPr>
            <w:rStyle w:val="Hyperlink"/>
          </w:rPr>
          <w:t>here</w:t>
        </w:r>
      </w:hyperlink>
      <w:r>
        <w:t xml:space="preserve"> to assist you in identifying the standards aligned to </w:t>
      </w:r>
      <w:r w:rsidR="0081514C">
        <w:t xml:space="preserve">and the instructional shifts targeted in </w:t>
      </w:r>
      <w:r>
        <w:t>your lesson plan</w:t>
      </w:r>
      <w:r w:rsidR="0081514C">
        <w:t xml:space="preserve"> </w:t>
      </w:r>
    </w:p>
    <w:p w:rsidR="000509D8" w:rsidRDefault="000509D8" w:rsidP="000509D8"/>
    <w:p w:rsidR="000509D8" w:rsidRPr="000509D8" w:rsidRDefault="000509D8" w:rsidP="000509D8">
      <w:pPr>
        <w:rPr>
          <w:b/>
        </w:rPr>
      </w:pPr>
      <w:r w:rsidRPr="000509D8">
        <w:rPr>
          <w:b/>
        </w:rPr>
        <w:t>A note about this lesson plan template:</w:t>
      </w:r>
    </w:p>
    <w:p w:rsidR="000509D8" w:rsidRDefault="000509D8">
      <w:r>
        <w:t xml:space="preserve">This lesson plan template was created in 2012 and revised in 2014 to better reflect standards based education and assessment changes.  The original was designed by Indiana Adult Education Teachers during a statewide teacher meeting.  In addition to identifying the required “components” of a lesson plan, teachers also contributed a list of “characteristics” of good lesson plans:  </w:t>
      </w:r>
      <w:r w:rsidRPr="000509D8">
        <w:rPr>
          <w:i/>
        </w:rPr>
        <w:t xml:space="preserve">engaging, fun, visual examples, accommodates for learning styles, clear and concise, flexible within structure, allows for student ownership, includes modifications and adaptations, evokes passion, builds on previous knowledge, and appropriately reflects its audience.  </w:t>
      </w:r>
    </w:p>
    <w:sectPr w:rsidR="000509D8" w:rsidSect="00C90089">
      <w:headerReference w:type="default" r:id="rId11"/>
      <w:footerReference w:type="default" r:id="rId12"/>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305D" w:rsidRDefault="00BF305D" w:rsidP="00C90089">
      <w:pPr>
        <w:spacing w:after="0" w:line="240" w:lineRule="auto"/>
      </w:pPr>
      <w:r>
        <w:separator/>
      </w:r>
    </w:p>
  </w:endnote>
  <w:endnote w:type="continuationSeparator" w:id="0">
    <w:p w:rsidR="00BF305D" w:rsidRDefault="00BF305D" w:rsidP="00C900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0089" w:rsidRDefault="00C90089">
    <w:pPr>
      <w:pStyle w:val="Footer"/>
    </w:pPr>
    <w:r>
      <w:t>2012, 2014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305D" w:rsidRDefault="00BF305D" w:rsidP="00C90089">
      <w:pPr>
        <w:spacing w:after="0" w:line="240" w:lineRule="auto"/>
      </w:pPr>
      <w:r>
        <w:separator/>
      </w:r>
    </w:p>
  </w:footnote>
  <w:footnote w:type="continuationSeparator" w:id="0">
    <w:p w:rsidR="00BF305D" w:rsidRDefault="00BF305D" w:rsidP="00C900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0089" w:rsidRPr="00C90089" w:rsidRDefault="00C90089">
    <w:pPr>
      <w:pStyle w:val="Header"/>
      <w:rPr>
        <w:rFonts w:ascii="Candara" w:hAnsi="Candara"/>
        <w:b/>
        <w:color w:val="44546A" w:themeColor="text2"/>
      </w:rPr>
    </w:pPr>
    <w:r w:rsidRPr="00C90089">
      <w:rPr>
        <w:b/>
        <w:noProof/>
        <w:color w:val="0000FF"/>
      </w:rPr>
      <w:drawing>
        <wp:anchor distT="0" distB="0" distL="114300" distR="114300" simplePos="0" relativeHeight="251658240" behindDoc="1" locked="0" layoutInCell="1" allowOverlap="1">
          <wp:simplePos x="0" y="0"/>
          <wp:positionH relativeFrom="column">
            <wp:posOffset>6781800</wp:posOffset>
          </wp:positionH>
          <wp:positionV relativeFrom="paragraph">
            <wp:posOffset>-342900</wp:posOffset>
          </wp:positionV>
          <wp:extent cx="1371600" cy="685800"/>
          <wp:effectExtent l="0" t="0" r="0" b="0"/>
          <wp:wrapNone/>
          <wp:docPr id="1" name="irc_mi" descr="https://secure.surveymonkey.com/_resources/29322/30119322/148c16c9-46d3-4f93-adaa-9d01719736f2.gif">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secure.surveymonkey.com/_resources/29322/30119322/148c16c9-46d3-4f93-adaa-9d01719736f2.gif">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71600" cy="685800"/>
                  </a:xfrm>
                  <a:prstGeom prst="rect">
                    <a:avLst/>
                  </a:prstGeom>
                  <a:noFill/>
                  <a:ln>
                    <a:noFill/>
                  </a:ln>
                </pic:spPr>
              </pic:pic>
            </a:graphicData>
          </a:graphic>
        </wp:anchor>
      </w:drawing>
    </w:r>
    <w:r w:rsidRPr="00C90089">
      <w:rPr>
        <w:rFonts w:ascii="Candara" w:hAnsi="Candara"/>
        <w:b/>
        <w:color w:val="44546A" w:themeColor="text2"/>
      </w:rPr>
      <w:t>Indiana Adult Education Lesson Plan Template</w:t>
    </w:r>
    <w:r w:rsidRPr="00C90089">
      <w:rPr>
        <w:rFonts w:ascii="Candara" w:hAnsi="Candara"/>
        <w:b/>
        <w:color w:val="44546A" w:themeColor="text2"/>
      </w:rPr>
      <w:tab/>
    </w:r>
    <w:r w:rsidRPr="00C90089">
      <w:rPr>
        <w:rFonts w:ascii="Candara" w:hAnsi="Candara"/>
        <w:b/>
        <w:color w:val="44546A" w:themeColor="text2"/>
      </w:rPr>
      <w:tab/>
    </w:r>
  </w:p>
  <w:p w:rsidR="00C90089" w:rsidRDefault="00C9008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CF16CF"/>
    <w:multiLevelType w:val="hybridMultilevel"/>
    <w:tmpl w:val="99909D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E3B2E5D"/>
    <w:multiLevelType w:val="hybridMultilevel"/>
    <w:tmpl w:val="A210CD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906230E"/>
    <w:multiLevelType w:val="hybridMultilevel"/>
    <w:tmpl w:val="00F4FA1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hael Lang">
    <w15:presenceInfo w15:providerId="AD" w15:userId="S-1-5-21-2035452808-1193247925-3595194585-16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0089"/>
    <w:rsid w:val="000144AA"/>
    <w:rsid w:val="000509D8"/>
    <w:rsid w:val="000905ED"/>
    <w:rsid w:val="000C5BC4"/>
    <w:rsid w:val="000C6E09"/>
    <w:rsid w:val="000F1FD1"/>
    <w:rsid w:val="001248D6"/>
    <w:rsid w:val="00132808"/>
    <w:rsid w:val="00162A01"/>
    <w:rsid w:val="001B5FF2"/>
    <w:rsid w:val="001D2530"/>
    <w:rsid w:val="00217DCD"/>
    <w:rsid w:val="00242015"/>
    <w:rsid w:val="00254B96"/>
    <w:rsid w:val="00266DFB"/>
    <w:rsid w:val="002E3FE8"/>
    <w:rsid w:val="002F05E2"/>
    <w:rsid w:val="003656B6"/>
    <w:rsid w:val="00390E06"/>
    <w:rsid w:val="00394C1B"/>
    <w:rsid w:val="003C71F6"/>
    <w:rsid w:val="003D6F64"/>
    <w:rsid w:val="003E0CB9"/>
    <w:rsid w:val="003E78E9"/>
    <w:rsid w:val="003E7A0F"/>
    <w:rsid w:val="00426380"/>
    <w:rsid w:val="00427EB7"/>
    <w:rsid w:val="004650C0"/>
    <w:rsid w:val="005249F6"/>
    <w:rsid w:val="00533CC0"/>
    <w:rsid w:val="005352F2"/>
    <w:rsid w:val="00556B89"/>
    <w:rsid w:val="00570B78"/>
    <w:rsid w:val="005712EF"/>
    <w:rsid w:val="00597B57"/>
    <w:rsid w:val="005D234F"/>
    <w:rsid w:val="006355C8"/>
    <w:rsid w:val="006478A6"/>
    <w:rsid w:val="00652055"/>
    <w:rsid w:val="00683709"/>
    <w:rsid w:val="006A3048"/>
    <w:rsid w:val="006F1643"/>
    <w:rsid w:val="00701AFC"/>
    <w:rsid w:val="0071048F"/>
    <w:rsid w:val="00746E69"/>
    <w:rsid w:val="0076560F"/>
    <w:rsid w:val="007C49CC"/>
    <w:rsid w:val="0081514C"/>
    <w:rsid w:val="0081756B"/>
    <w:rsid w:val="00825DDB"/>
    <w:rsid w:val="00875F61"/>
    <w:rsid w:val="008A7696"/>
    <w:rsid w:val="008F7703"/>
    <w:rsid w:val="00937F69"/>
    <w:rsid w:val="00940EA0"/>
    <w:rsid w:val="0095088C"/>
    <w:rsid w:val="00961813"/>
    <w:rsid w:val="00992C56"/>
    <w:rsid w:val="009B4AB2"/>
    <w:rsid w:val="009B598A"/>
    <w:rsid w:val="009E21F7"/>
    <w:rsid w:val="00A10274"/>
    <w:rsid w:val="00A35BE9"/>
    <w:rsid w:val="00AA5079"/>
    <w:rsid w:val="00AB6911"/>
    <w:rsid w:val="00B7700E"/>
    <w:rsid w:val="00B841CF"/>
    <w:rsid w:val="00BA7270"/>
    <w:rsid w:val="00BC4BEB"/>
    <w:rsid w:val="00BD279F"/>
    <w:rsid w:val="00BD560C"/>
    <w:rsid w:val="00BE68C9"/>
    <w:rsid w:val="00BF305D"/>
    <w:rsid w:val="00C06F3A"/>
    <w:rsid w:val="00C762A2"/>
    <w:rsid w:val="00C90089"/>
    <w:rsid w:val="00D10320"/>
    <w:rsid w:val="00D12095"/>
    <w:rsid w:val="00D26D34"/>
    <w:rsid w:val="00D454B5"/>
    <w:rsid w:val="00D57B5F"/>
    <w:rsid w:val="00E0741D"/>
    <w:rsid w:val="00E26BC7"/>
    <w:rsid w:val="00E4772C"/>
    <w:rsid w:val="00E57A1D"/>
    <w:rsid w:val="00EB354E"/>
    <w:rsid w:val="00F146B8"/>
    <w:rsid w:val="00F6423E"/>
    <w:rsid w:val="00F70485"/>
    <w:rsid w:val="00FA2BCD"/>
    <w:rsid w:val="00FE5E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718BD30-90FA-4262-92AC-0C23129E2A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4B9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00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0089"/>
  </w:style>
  <w:style w:type="paragraph" w:styleId="Footer">
    <w:name w:val="footer"/>
    <w:basedOn w:val="Normal"/>
    <w:link w:val="FooterChar"/>
    <w:uiPriority w:val="99"/>
    <w:unhideWhenUsed/>
    <w:rsid w:val="00C900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0089"/>
  </w:style>
  <w:style w:type="table" w:styleId="TableGrid">
    <w:name w:val="Table Grid"/>
    <w:basedOn w:val="TableNormal"/>
    <w:uiPriority w:val="39"/>
    <w:rsid w:val="00C900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11">
    <w:name w:val="Plain Table 11"/>
    <w:basedOn w:val="TableNormal"/>
    <w:uiPriority w:val="41"/>
    <w:rsid w:val="00C9008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GridTable1Light-Accent11">
    <w:name w:val="Grid Table 1 Light - Accent 11"/>
    <w:basedOn w:val="TableNormal"/>
    <w:uiPriority w:val="46"/>
    <w:rsid w:val="003E0CB9"/>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character" w:styleId="Hyperlink">
    <w:name w:val="Hyperlink"/>
    <w:basedOn w:val="DefaultParagraphFont"/>
    <w:uiPriority w:val="99"/>
    <w:unhideWhenUsed/>
    <w:rsid w:val="000509D8"/>
    <w:rPr>
      <w:color w:val="0563C1" w:themeColor="hyperlink"/>
      <w:u w:val="single"/>
    </w:rPr>
  </w:style>
  <w:style w:type="character" w:styleId="FollowedHyperlink">
    <w:name w:val="FollowedHyperlink"/>
    <w:basedOn w:val="DefaultParagraphFont"/>
    <w:uiPriority w:val="99"/>
    <w:semiHidden/>
    <w:unhideWhenUsed/>
    <w:rsid w:val="000509D8"/>
    <w:rPr>
      <w:color w:val="954F72" w:themeColor="followedHyperlink"/>
      <w:u w:val="single"/>
    </w:rPr>
  </w:style>
  <w:style w:type="paragraph" w:styleId="BalloonText">
    <w:name w:val="Balloon Text"/>
    <w:basedOn w:val="Normal"/>
    <w:link w:val="BalloonTextChar"/>
    <w:uiPriority w:val="99"/>
    <w:semiHidden/>
    <w:unhideWhenUsed/>
    <w:rsid w:val="008151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514C"/>
    <w:rPr>
      <w:rFonts w:ascii="Tahoma" w:hAnsi="Tahoma" w:cs="Tahoma"/>
      <w:sz w:val="16"/>
      <w:szCs w:val="16"/>
    </w:rPr>
  </w:style>
  <w:style w:type="paragraph" w:styleId="ListParagraph">
    <w:name w:val="List Paragraph"/>
    <w:basedOn w:val="Normal"/>
    <w:uiPriority w:val="34"/>
    <w:qFormat/>
    <w:rsid w:val="000C6E0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google.com/url?sa=i&amp;rct=j&amp;q=&amp;esrc=s&amp;source=images&amp;cd=&amp;cad=rja&amp;uact=8&amp;docid=p30Z6fLBnETREM&amp;tbnid=3BiBjse4ExeIOM:&amp;ved=0CAUQjRw&amp;url=http://theteachablemoments.wordpress.com/2012/03/08/dok-is-not-a-verb-and-it-is-not-blooms-taxonomy-in-a-circle/&amp;ei=2VOYU-r5CtLNsQSpn4LgCA&amp;bvm=bv.68693194,d.cWc&amp;psig=AFQjCNEhpUPWlItP8Z9C6ZJLXC_1E7v7uA&amp;ust=1402578252955798"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lincs.ed.gov/publications/pdf/CCRStandardsAdultEd.pdf" TargetMode="External"/><Relationship Id="rId4" Type="http://schemas.openxmlformats.org/officeDocument/2006/relationships/webSettings" Target="webSettings.xml"/><Relationship Id="rId9" Type="http://schemas.openxmlformats.org/officeDocument/2006/relationships/hyperlink" Target="http://blogs.mtlakes.org/curriculum/files/2012/10/Screen-Shot-2012-10-21-at-4.57.09-PM.png" TargetMode="External"/><Relationship Id="rId14" Type="http://schemas.microsoft.com/office/2011/relationships/people" Target="people.xml"/></Relationships>
</file>

<file path=word/_rels/header1.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hyperlink" Target="https://www.google.com/url?sa=i&amp;rct=j&amp;q=&amp;esrc=s&amp;source=images&amp;cd=&amp;cad=rja&amp;uact=8&amp;docid=4FhU8sNwLaJbeM&amp;tbnid=ZbKH9p2Oc88NBM:&amp;ved=0CAUQjRw&amp;url=https://www.surveymonkey.com/s/IndianaAE-ESLPD&amp;ei=Nk6YU5vYHovlsASwmoCQDQ&amp;bvm=bv.68693194,d.cWc&amp;psig=AFQjCNHG2z1yG5psSEdNkJpJY88DhI5XJw&amp;ust=140257682064721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2113</Words>
  <Characters>12050</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14135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 Harris</dc:creator>
  <cp:lastModifiedBy>Michael Lang</cp:lastModifiedBy>
  <cp:revision>2</cp:revision>
  <dcterms:created xsi:type="dcterms:W3CDTF">2014-10-03T14:39:00Z</dcterms:created>
  <dcterms:modified xsi:type="dcterms:W3CDTF">2014-10-03T14:39:00Z</dcterms:modified>
</cp:coreProperties>
</file>